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Calibri Light" w:hAnsi="Calibri Light"/>
        </w:rPr>
        <w:id w:val="180835871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4F81BD" w:themeColor="accent1"/>
          <w:sz w:val="44"/>
          <w:szCs w:val="44"/>
          <w:lang w:eastAsia="cs-CZ"/>
        </w:rPr>
      </w:sdtEndPr>
      <w:sdtContent>
        <w:p w14:paraId="53F008AD" w14:textId="56E4D399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Univerzita Tomáše Bati ve Zlíně</w:t>
          </w:r>
        </w:p>
        <w:p w14:paraId="239685E0" w14:textId="311672EB" w:rsidR="00B55B7A" w:rsidRPr="008B67F8" w:rsidRDefault="00B55B7A" w:rsidP="00B55B7A">
          <w:pPr>
            <w:jc w:val="center"/>
            <w:rPr>
              <w:rFonts w:ascii="Calibri Light" w:hAnsi="Calibri Light"/>
              <w:b/>
              <w:sz w:val="36"/>
              <w:szCs w:val="36"/>
            </w:rPr>
          </w:pPr>
          <w:r w:rsidRPr="008B67F8">
            <w:rPr>
              <w:rFonts w:ascii="Calibri Light" w:hAnsi="Calibri Light"/>
              <w:b/>
              <w:sz w:val="36"/>
              <w:szCs w:val="36"/>
            </w:rPr>
            <w:t>Fakulta technologická</w:t>
          </w:r>
        </w:p>
        <w:p w14:paraId="4B4E94E3" w14:textId="4C5E3A0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5E50C50" w14:textId="4F1636DF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243F2BD" w14:textId="23C3FB74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0924CDC" w14:textId="779B64D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1F7892E7" w14:textId="6FA87910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2D395027" w14:textId="0AC4AD08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362EBC9C" w14:textId="77777777" w:rsidR="00B55B7A" w:rsidRPr="008B67F8" w:rsidRDefault="00B55B7A" w:rsidP="00B55B7A">
          <w:pPr>
            <w:jc w:val="center"/>
            <w:rPr>
              <w:rFonts w:ascii="Calibri Light" w:hAnsi="Calibri Light"/>
            </w:rPr>
          </w:pPr>
        </w:p>
        <w:p w14:paraId="5DE71736" w14:textId="4C0A04B1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  <w:r w:rsidRPr="008B67F8">
            <w:rPr>
              <w:rFonts w:ascii="Calibri Light" w:hAnsi="Calibri Light"/>
              <w:sz w:val="40"/>
              <w:szCs w:val="40"/>
            </w:rPr>
            <w:t>Sebehodnotící zpráva pro akreditaci magisterského studijního programu</w:t>
          </w:r>
        </w:p>
        <w:p w14:paraId="3762DD22" w14:textId="77777777" w:rsidR="00B55B7A" w:rsidRPr="008B67F8" w:rsidRDefault="00B55B7A" w:rsidP="00B55B7A">
          <w:pPr>
            <w:jc w:val="center"/>
            <w:rPr>
              <w:rFonts w:ascii="Calibri Light" w:hAnsi="Calibri Light"/>
              <w:sz w:val="40"/>
              <w:szCs w:val="40"/>
            </w:rPr>
          </w:pPr>
        </w:p>
        <w:p w14:paraId="111401F2" w14:textId="16A6FF8E" w:rsidR="00B55B7A" w:rsidRPr="008B67F8" w:rsidRDefault="00B13C66" w:rsidP="00B55B7A">
          <w:pPr>
            <w:jc w:val="center"/>
            <w:rPr>
              <w:rFonts w:ascii="Calibri Light" w:hAnsi="Calibri Light"/>
              <w:b/>
              <w:sz w:val="40"/>
              <w:szCs w:val="40"/>
            </w:rPr>
          </w:pPr>
          <w:r>
            <w:rPr>
              <w:rFonts w:ascii="Calibri Light" w:hAnsi="Calibri Light"/>
              <w:b/>
              <w:sz w:val="40"/>
              <w:szCs w:val="40"/>
            </w:rPr>
            <w:t>Technologie potravin</w:t>
          </w:r>
        </w:p>
        <w:p w14:paraId="2EFBE651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4F407FD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26C166B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1564B74A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566FE9AE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672A8889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0FB786F8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4DC6DCF7" w14:textId="77777777" w:rsidR="00B55B7A" w:rsidRPr="008B67F8" w:rsidRDefault="00B55B7A" w:rsidP="00B55B7A">
          <w:pPr>
            <w:jc w:val="center"/>
            <w:rPr>
              <w:rFonts w:ascii="Calibri Light" w:eastAsiaTheme="minorEastAsia" w:hAnsi="Calibri Light" w:cstheme="minorBidi"/>
              <w:color w:val="4F81BD" w:themeColor="accent1"/>
              <w:sz w:val="44"/>
              <w:szCs w:val="44"/>
              <w:lang w:eastAsia="cs-CZ"/>
            </w:rPr>
          </w:pPr>
        </w:p>
        <w:p w14:paraId="76170D96" w14:textId="7DF37982" w:rsidR="00B55B7A" w:rsidRPr="00B55B7A" w:rsidRDefault="00B55B7A" w:rsidP="00B55B7A">
          <w:pPr>
            <w:jc w:val="right"/>
          </w:pPr>
          <w:r w:rsidRPr="008B67F8">
            <w:rPr>
              <w:rFonts w:ascii="Calibri Light" w:eastAsiaTheme="minorEastAsia" w:hAnsi="Calibri Light" w:cstheme="minorBidi"/>
              <w:sz w:val="36"/>
              <w:szCs w:val="36"/>
              <w:lang w:eastAsia="cs-CZ"/>
            </w:rPr>
            <w:t>3. 1. 2018</w:t>
          </w:r>
          <w:r>
            <w:rPr>
              <w:rFonts w:asciiTheme="minorHAnsi" w:eastAsiaTheme="minorEastAsia" w:hAnsiTheme="minorHAnsi" w:cstheme="minorBidi"/>
              <w:color w:val="4F81BD" w:themeColor="accent1"/>
              <w:sz w:val="44"/>
              <w:szCs w:val="44"/>
              <w:lang w:eastAsia="cs-CZ"/>
            </w:rPr>
            <w:br w:type="page"/>
          </w:r>
        </w:p>
      </w:sdtContent>
    </w:sdt>
    <w:p w14:paraId="42A19900" w14:textId="77777777" w:rsidR="00A867F4" w:rsidRDefault="00A867F4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</w:p>
    <w:p w14:paraId="18E02E79" w14:textId="2FE759E9" w:rsidR="00A867F4" w:rsidRDefault="00A867F4">
      <w:pPr>
        <w:spacing w:after="0" w:line="240" w:lineRule="auto"/>
        <w:rPr>
          <w:rFonts w:ascii="Calibri Light" w:hAnsi="Calibri Light" w:cs="Times New Roman"/>
          <w:b/>
          <w:sz w:val="32"/>
          <w:szCs w:val="32"/>
        </w:rPr>
      </w:pPr>
    </w:p>
    <w:p w14:paraId="4488A117" w14:textId="5D30169B" w:rsidR="009E517D" w:rsidRPr="00C44653" w:rsidRDefault="003F1603" w:rsidP="003F1603">
      <w:pPr>
        <w:spacing w:after="0"/>
        <w:jc w:val="center"/>
        <w:rPr>
          <w:rFonts w:ascii="Calibri Light" w:hAnsi="Calibri Light" w:cs="Times New Roman"/>
          <w:b/>
          <w:sz w:val="32"/>
          <w:szCs w:val="32"/>
        </w:rPr>
      </w:pPr>
      <w:r w:rsidRPr="00C44653">
        <w:rPr>
          <w:rFonts w:ascii="Calibri Light" w:hAnsi="Calibri Light" w:cs="Times New Roman"/>
          <w:b/>
          <w:sz w:val="32"/>
          <w:szCs w:val="32"/>
        </w:rPr>
        <w:t>S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ebehodnotící zpráv</w:t>
      </w:r>
      <w:r w:rsidRPr="00C44653">
        <w:rPr>
          <w:rFonts w:ascii="Calibri Light" w:hAnsi="Calibri Light" w:cs="Times New Roman"/>
          <w:b/>
          <w:sz w:val="32"/>
          <w:szCs w:val="32"/>
        </w:rPr>
        <w:t xml:space="preserve">a </w:t>
      </w:r>
      <w:r w:rsidR="009E517D" w:rsidRPr="00C44653">
        <w:rPr>
          <w:rFonts w:ascii="Calibri Light" w:hAnsi="Calibri Light" w:cs="Times New Roman"/>
          <w:b/>
          <w:sz w:val="32"/>
          <w:szCs w:val="32"/>
        </w:rPr>
        <w:t>pro akreditaci studijních programů</w:t>
      </w:r>
    </w:p>
    <w:p w14:paraId="0E23E805" w14:textId="77777777" w:rsidR="009E517D" w:rsidRPr="00C44653" w:rsidRDefault="00594C51" w:rsidP="00657246">
      <w:pPr>
        <w:spacing w:after="0" w:line="240" w:lineRule="auto"/>
        <w:jc w:val="center"/>
        <w:rPr>
          <w:rFonts w:ascii="Calibri Light" w:hAnsi="Calibri Light" w:cs="Times New Roman"/>
          <w:bCs/>
          <w:sz w:val="28"/>
          <w:szCs w:val="28"/>
        </w:rPr>
      </w:pPr>
      <w:r w:rsidRPr="00C44653">
        <w:rPr>
          <w:rFonts w:ascii="Calibri Light" w:hAnsi="Calibri Light" w:cs="Times New Roman"/>
          <w:bCs/>
          <w:sz w:val="28"/>
          <w:szCs w:val="28"/>
        </w:rPr>
        <w:t>P</w:t>
      </w:r>
      <w:r w:rsidR="003F1603" w:rsidRPr="00C44653">
        <w:rPr>
          <w:rFonts w:ascii="Calibri Light" w:hAnsi="Calibri Light" w:cs="Times New Roman"/>
          <w:bCs/>
          <w:sz w:val="28"/>
          <w:szCs w:val="28"/>
        </w:rPr>
        <w:t>říloha</w:t>
      </w:r>
      <w:r w:rsidR="009E517D" w:rsidRPr="00C44653">
        <w:rPr>
          <w:rFonts w:ascii="Calibri Light" w:hAnsi="Calibri Light" w:cs="Times New Roman"/>
          <w:bCs/>
          <w:sz w:val="28"/>
          <w:szCs w:val="28"/>
        </w:rPr>
        <w:t xml:space="preserve"> E</w:t>
      </w:r>
    </w:p>
    <w:p w14:paraId="16CC0DF0" w14:textId="77777777" w:rsidR="009E517D" w:rsidRPr="00C44653" w:rsidRDefault="009E517D" w:rsidP="00DA6089">
      <w:pPr>
        <w:jc w:val="center"/>
        <w:rPr>
          <w:rFonts w:ascii="Calibri Light" w:hAnsi="Calibri Light" w:cs="Times New Roman"/>
          <w:b/>
          <w:sz w:val="28"/>
          <w:szCs w:val="28"/>
        </w:rPr>
      </w:pPr>
    </w:p>
    <w:p w14:paraId="0168A063" w14:textId="77777777" w:rsidR="009E517D" w:rsidRPr="00C44653" w:rsidRDefault="009E517D" w:rsidP="0019620C">
      <w:pPr>
        <w:spacing w:after="0"/>
        <w:ind w:left="426"/>
        <w:jc w:val="both"/>
        <w:rPr>
          <w:rFonts w:ascii="Calibri Light" w:hAnsi="Calibri Light"/>
        </w:rPr>
      </w:pPr>
    </w:p>
    <w:p w14:paraId="365F865F" w14:textId="77777777" w:rsidR="009E517D" w:rsidRPr="003A2D99" w:rsidRDefault="009E517D" w:rsidP="008624B2">
      <w:pPr>
        <w:pStyle w:val="Nadpis1"/>
      </w:pPr>
      <w:r w:rsidRPr="003A2D99">
        <w:t>Instituce</w:t>
      </w:r>
    </w:p>
    <w:p w14:paraId="4D7459E3" w14:textId="77777777" w:rsidR="009E517D" w:rsidRPr="00C44653" w:rsidRDefault="009E517D" w:rsidP="002F1D94">
      <w:pPr>
        <w:spacing w:after="0"/>
        <w:ind w:left="426"/>
        <w:rPr>
          <w:rFonts w:ascii="Calibri Light" w:hAnsi="Calibri Light" w:cs="Times New Roman"/>
          <w:bCs/>
          <w:sz w:val="24"/>
          <w:szCs w:val="24"/>
          <w:u w:val="single"/>
        </w:rPr>
      </w:pPr>
    </w:p>
    <w:p w14:paraId="19261891" w14:textId="77777777" w:rsidR="009E517D" w:rsidRPr="003A2D99" w:rsidRDefault="009E517D" w:rsidP="008624B2">
      <w:pPr>
        <w:pStyle w:val="Nadpis2"/>
      </w:pPr>
      <w:r w:rsidRPr="003A2D99">
        <w:t>Působnost orgánů vysoké školy</w:t>
      </w:r>
    </w:p>
    <w:p w14:paraId="32DA8F54" w14:textId="77777777" w:rsidR="009E517D" w:rsidRPr="00C44653" w:rsidRDefault="009E517D" w:rsidP="000855AE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Standardy 1.1-1.2</w:t>
      </w:r>
    </w:p>
    <w:p w14:paraId="227AE732" w14:textId="652CFE8D" w:rsidR="009E517D" w:rsidRPr="00C44653" w:rsidRDefault="004C7D03" w:rsidP="2D38A6F6">
      <w:pPr>
        <w:pStyle w:val="Nadpis2"/>
        <w:ind w:left="0"/>
        <w:jc w:val="both"/>
        <w:rPr>
          <w:color w:val="000000" w:themeColor="text1"/>
          <w:sz w:val="22"/>
          <w:szCs w:val="22"/>
        </w:rPr>
      </w:pPr>
      <w:r w:rsidRPr="00C44653">
        <w:rPr>
          <w:color w:val="000000" w:themeColor="text1"/>
          <w:sz w:val="22"/>
          <w:szCs w:val="22"/>
        </w:rPr>
        <w:t>Univerzita Tomáše Bati ve Zlíně (dále jen UTB</w:t>
      </w:r>
      <w:r w:rsidR="004B7C7C" w:rsidRPr="00C44653">
        <w:rPr>
          <w:color w:val="000000" w:themeColor="text1"/>
          <w:sz w:val="22"/>
          <w:szCs w:val="22"/>
        </w:rPr>
        <w:t xml:space="preserve"> ve Zlíně</w:t>
      </w:r>
      <w:r w:rsidRPr="00C44653">
        <w:rPr>
          <w:color w:val="000000" w:themeColor="text1"/>
          <w:sz w:val="22"/>
          <w:szCs w:val="22"/>
        </w:rPr>
        <w:t xml:space="preserve">) má vymezen orgán vysoké školy, který plní působnost statutárního orgánu, a má vymezeny další orgány, </w:t>
      </w:r>
      <w:r w:rsidR="004B7C7C" w:rsidRPr="00C44653">
        <w:rPr>
          <w:color w:val="000000" w:themeColor="text1"/>
          <w:sz w:val="22"/>
          <w:szCs w:val="22"/>
        </w:rPr>
        <w:t xml:space="preserve">včetně </w:t>
      </w:r>
      <w:r w:rsidRPr="00C44653">
        <w:rPr>
          <w:color w:val="000000" w:themeColor="text1"/>
          <w:sz w:val="22"/>
          <w:szCs w:val="22"/>
        </w:rPr>
        <w:t>jejich působnost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>, pravomoc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 xml:space="preserve"> a odpovědnost</w:t>
      </w:r>
      <w:r w:rsidR="004B7C7C" w:rsidRPr="00C44653">
        <w:rPr>
          <w:color w:val="000000" w:themeColor="text1"/>
          <w:sz w:val="22"/>
          <w:szCs w:val="22"/>
        </w:rPr>
        <w:t>i</w:t>
      </w:r>
      <w:r w:rsidRPr="00C44653">
        <w:rPr>
          <w:color w:val="000000" w:themeColor="text1"/>
          <w:sz w:val="22"/>
          <w:szCs w:val="22"/>
        </w:rPr>
        <w:t xml:space="preserve">. </w:t>
      </w:r>
      <w:r w:rsidR="00594C51" w:rsidRPr="00C44653">
        <w:rPr>
          <w:color w:val="000000" w:themeColor="text1"/>
          <w:sz w:val="22"/>
          <w:szCs w:val="22"/>
        </w:rPr>
        <w:t>Statutární orgán a další orgány UTB</w:t>
      </w:r>
      <w:r w:rsidR="004B7C7C" w:rsidRPr="00C44653">
        <w:rPr>
          <w:color w:val="000000" w:themeColor="text1"/>
          <w:sz w:val="22"/>
          <w:szCs w:val="22"/>
        </w:rPr>
        <w:t xml:space="preserve"> ve Zlíně </w:t>
      </w:r>
      <w:r w:rsidR="00594C51" w:rsidRPr="00C44653">
        <w:rPr>
          <w:color w:val="000000" w:themeColor="text1"/>
          <w:sz w:val="22"/>
          <w:szCs w:val="22"/>
        </w:rPr>
        <w:t xml:space="preserve">jsou vymezeny ve </w:t>
      </w:r>
      <w:r w:rsidR="00C64F4A" w:rsidRPr="00C44653">
        <w:rPr>
          <w:color w:val="000000" w:themeColor="text1"/>
          <w:sz w:val="22"/>
          <w:szCs w:val="22"/>
        </w:rPr>
        <w:t>„</w:t>
      </w:r>
      <w:r w:rsidRPr="00C44653">
        <w:rPr>
          <w:color w:val="000000" w:themeColor="text1"/>
          <w:sz w:val="22"/>
          <w:szCs w:val="22"/>
        </w:rPr>
        <w:t>Statut</w:t>
      </w:r>
      <w:r w:rsidR="00594C51" w:rsidRPr="00C44653">
        <w:rPr>
          <w:color w:val="000000" w:themeColor="text1"/>
          <w:sz w:val="22"/>
          <w:szCs w:val="22"/>
        </w:rPr>
        <w:t>u</w:t>
      </w:r>
      <w:r w:rsidRPr="00C44653">
        <w:rPr>
          <w:color w:val="000000" w:themeColor="text1"/>
          <w:sz w:val="22"/>
          <w:szCs w:val="22"/>
        </w:rPr>
        <w:t xml:space="preserve"> </w:t>
      </w:r>
      <w:r w:rsidR="00594C51" w:rsidRPr="00C44653">
        <w:rPr>
          <w:color w:val="000000" w:themeColor="text1"/>
          <w:sz w:val="22"/>
          <w:szCs w:val="22"/>
        </w:rPr>
        <w:t>UTB</w:t>
      </w:r>
      <w:r w:rsidRPr="00C44653">
        <w:rPr>
          <w:color w:val="000000" w:themeColor="text1"/>
          <w:sz w:val="22"/>
          <w:szCs w:val="22"/>
        </w:rPr>
        <w:t xml:space="preserve"> ve Zlíně ze dne 5. ledna 2017</w:t>
      </w:r>
      <w:r w:rsidR="00C64F4A" w:rsidRPr="00C44653">
        <w:rPr>
          <w:color w:val="000000" w:themeColor="text1"/>
          <w:sz w:val="22"/>
          <w:szCs w:val="22"/>
        </w:rPr>
        <w:t>“</w:t>
      </w:r>
      <w:r w:rsidR="00594C51" w:rsidRPr="00C44653">
        <w:rPr>
          <w:color w:val="000000" w:themeColor="text1"/>
          <w:sz w:val="22"/>
          <w:szCs w:val="22"/>
        </w:rPr>
        <w:t>.</w:t>
      </w:r>
      <w:r w:rsidR="00594C51" w:rsidRPr="00C44653">
        <w:rPr>
          <w:rStyle w:val="Znakapoznpodarou"/>
          <w:color w:val="000000" w:themeColor="text1"/>
          <w:sz w:val="22"/>
          <w:szCs w:val="22"/>
        </w:rPr>
        <w:footnoteReference w:id="1"/>
      </w:r>
    </w:p>
    <w:p w14:paraId="3D052856" w14:textId="77777777" w:rsidR="004C7D03" w:rsidRPr="003A2D99" w:rsidRDefault="004C7D03" w:rsidP="003A2D99">
      <w:pPr>
        <w:spacing w:after="0"/>
        <w:ind w:left="426"/>
        <w:rPr>
          <w:rFonts w:ascii="Calibri Light" w:hAnsi="Calibri Light" w:cs="Times New Roman"/>
          <w:bCs/>
          <w:sz w:val="24"/>
          <w:szCs w:val="24"/>
          <w:u w:val="single"/>
        </w:rPr>
      </w:pPr>
    </w:p>
    <w:p w14:paraId="5B5FE788" w14:textId="77777777" w:rsidR="009E517D" w:rsidRPr="003A2D99" w:rsidRDefault="009E517D" w:rsidP="003A2D99">
      <w:pPr>
        <w:pStyle w:val="Nadpis2"/>
      </w:pPr>
      <w:r w:rsidRPr="003A2D99">
        <w:t xml:space="preserve">Vnitřní systém zajišťování kvality </w:t>
      </w:r>
    </w:p>
    <w:p w14:paraId="2F3F82CC" w14:textId="77777777" w:rsidR="009E517D" w:rsidRPr="00C44653" w:rsidRDefault="009E517D" w:rsidP="00C80B17">
      <w:pPr>
        <w:pStyle w:val="Nadpis3"/>
        <w:rPr>
          <w:color w:val="000000" w:themeColor="text1"/>
        </w:rPr>
      </w:pPr>
      <w:r w:rsidRPr="003A2D99">
        <w:t>Vymezení pravomoci a odpovědnost za kvalitu</w:t>
      </w:r>
    </w:p>
    <w:p w14:paraId="273A19F4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  <w:color w:val="000000" w:themeColor="text1"/>
        </w:rPr>
        <w:tab/>
      </w:r>
      <w:r w:rsidRPr="00C44653">
        <w:rPr>
          <w:rFonts w:ascii="Calibri Light" w:hAnsi="Calibri Light"/>
          <w:color w:val="000000" w:themeColor="text1"/>
        </w:rPr>
        <w:tab/>
        <w:t xml:space="preserve">Standard 1.3 </w:t>
      </w:r>
    </w:p>
    <w:p w14:paraId="262269E6" w14:textId="15FBD53A" w:rsidR="0096733B" w:rsidRPr="00C44653" w:rsidRDefault="0096733B" w:rsidP="0096733B">
      <w:pPr>
        <w:tabs>
          <w:tab w:val="left" w:pos="2835"/>
        </w:tabs>
        <w:spacing w:before="120" w:after="120"/>
        <w:jc w:val="both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  <w:color w:val="000000" w:themeColor="text1"/>
        </w:rPr>
        <w:t>UTB</w:t>
      </w:r>
      <w:r w:rsidR="004B7C7C" w:rsidRPr="00C44653">
        <w:rPr>
          <w:rFonts w:ascii="Calibri Light" w:hAnsi="Calibri Light"/>
          <w:color w:val="000000" w:themeColor="text1"/>
        </w:rPr>
        <w:t xml:space="preserve"> ve Zlíně</w:t>
      </w:r>
      <w:r w:rsidRPr="00C44653">
        <w:rPr>
          <w:rFonts w:ascii="Calibri Light" w:hAnsi="Calibri Light"/>
          <w:color w:val="000000" w:themeColor="text1"/>
        </w:rPr>
        <w:t xml:space="preserve"> má na všech úrovních řízení vysoké školy vymezeny pravomoci a odpovědnost za kvalitu vzdělávací činnosti, vědecké a výzkumné, vývojové a inovační, umělecké nebo další tvůrčí činnosti (dále jen „tvůrčí činnost“) a s nimi souvisejících činností tak, aby tvořily funkční celek.</w:t>
      </w:r>
      <w:r w:rsidR="00C64F4A" w:rsidRPr="00C44653">
        <w:rPr>
          <w:rFonts w:ascii="Calibri Light" w:hAnsi="Calibri Light"/>
          <w:color w:val="000000" w:themeColor="text1"/>
        </w:rPr>
        <w:t xml:space="preserve"> Tyto pravomoci a odpovědnost  jsou vymezeny v „Pravidlech systému zajišťování kvality vzdělávací, tvůrčí a s nimi souvisejících činností a vnitřního hodnocení kvality vzdělávací, tvůrčí a s nimi souvisejících činností UTB“ ze dne 28. června 2017.</w:t>
      </w:r>
      <w:r w:rsidR="00C64F4A" w:rsidRPr="00C44653">
        <w:rPr>
          <w:rStyle w:val="Znakapoznpodarou"/>
          <w:rFonts w:ascii="Calibri Light" w:hAnsi="Calibri Light"/>
          <w:color w:val="000000" w:themeColor="text1"/>
        </w:rPr>
        <w:footnoteReference w:id="2"/>
      </w:r>
    </w:p>
    <w:p w14:paraId="1EC7E3CF" w14:textId="3F4759B6" w:rsidR="2D38A6F6" w:rsidRPr="00C44653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Pro účely zajišťování kvality má pak jmenovánu</w:t>
      </w:r>
      <w:r w:rsidR="004B7C7C" w:rsidRPr="00C44653">
        <w:rPr>
          <w:rFonts w:ascii="Calibri Light" w:hAnsi="Calibri Light"/>
        </w:rPr>
        <w:t xml:space="preserve"> čtrnáctičlennou </w:t>
      </w:r>
      <w:r w:rsidRPr="00C44653">
        <w:rPr>
          <w:rFonts w:ascii="Calibri Light" w:hAnsi="Calibri Light"/>
        </w:rPr>
        <w:t>Radu pro vnitřní hodnocení UTB</w:t>
      </w:r>
      <w:r w:rsidR="004B7C7C" w:rsidRPr="00C44653">
        <w:rPr>
          <w:rFonts w:ascii="Calibri Light" w:hAnsi="Calibri Light"/>
        </w:rPr>
        <w:t xml:space="preserve"> ve Zlíně, která se řídí Jednacím řádem Rady pro vnitřní hodnocení UTB (Směrnice rektora č. 18/2017) ze dne 15. května 2017</w:t>
      </w:r>
      <w:r w:rsidRPr="00C44653">
        <w:rPr>
          <w:rFonts w:ascii="Calibri Light" w:hAnsi="Calibri Light"/>
        </w:rPr>
        <w:t>.</w:t>
      </w:r>
      <w:r w:rsidR="004B7C7C" w:rsidRPr="00C44653">
        <w:rPr>
          <w:rStyle w:val="Znakapoznpodarou"/>
          <w:rFonts w:ascii="Calibri Light" w:hAnsi="Calibri Light"/>
        </w:rPr>
        <w:footnoteReference w:id="3"/>
      </w:r>
    </w:p>
    <w:p w14:paraId="324990DC" w14:textId="77777777" w:rsidR="00C64F4A" w:rsidRPr="00C44653" w:rsidRDefault="00C64F4A" w:rsidP="00C64F4A">
      <w:pPr>
        <w:pStyle w:val="Nadpis3"/>
        <w:numPr>
          <w:ilvl w:val="0"/>
          <w:numId w:val="0"/>
        </w:numPr>
        <w:ind w:left="1080"/>
      </w:pPr>
    </w:p>
    <w:p w14:paraId="5954883D" w14:textId="77777777" w:rsidR="009E517D" w:rsidRPr="00C44653" w:rsidRDefault="009E517D" w:rsidP="00C80B17">
      <w:pPr>
        <w:pStyle w:val="Nadpis3"/>
      </w:pPr>
      <w:r w:rsidRPr="00C44653">
        <w:t xml:space="preserve">Procesy vzniku a úprav studijních programů </w:t>
      </w:r>
    </w:p>
    <w:p w14:paraId="45CBAE65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1.4</w:t>
      </w:r>
    </w:p>
    <w:p w14:paraId="00A51E4E" w14:textId="106C59A2" w:rsidR="004C7D03" w:rsidRPr="00C44653" w:rsidRDefault="00C64F4A" w:rsidP="00C64F4A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4B7C7C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disponuje v</w:t>
      </w:r>
      <w:r w:rsidR="004C7D03" w:rsidRPr="00C44653">
        <w:rPr>
          <w:rFonts w:ascii="Calibri Light" w:hAnsi="Calibri Light"/>
        </w:rPr>
        <w:t>nitřním předpisem</w:t>
      </w:r>
      <w:r w:rsidRPr="00C44653">
        <w:rPr>
          <w:rFonts w:ascii="Calibri Light" w:hAnsi="Calibri Light"/>
        </w:rPr>
        <w:t xml:space="preserve">, který </w:t>
      </w:r>
      <w:r w:rsidR="004C7D03" w:rsidRPr="00C44653">
        <w:rPr>
          <w:rFonts w:ascii="Calibri Light" w:hAnsi="Calibri Light"/>
        </w:rPr>
        <w:t>podrobně vymez</w:t>
      </w:r>
      <w:r w:rsidRPr="00C44653">
        <w:rPr>
          <w:rFonts w:ascii="Calibri Light" w:hAnsi="Calibri Light"/>
        </w:rPr>
        <w:t>uje</w:t>
      </w:r>
      <w:r w:rsidR="004C7D03" w:rsidRPr="00C44653">
        <w:rPr>
          <w:rFonts w:ascii="Calibri Light" w:hAnsi="Calibri Light"/>
        </w:rPr>
        <w:t xml:space="preserve"> veškeré procesy vzniku, schvalování a změn návrhů studijních programů před jejich předložením k akreditaci Národnímu akreditačnímu úřadu pro vysoké školství.</w:t>
      </w:r>
      <w:r w:rsidRPr="00C44653">
        <w:rPr>
          <w:rFonts w:ascii="Calibri Light" w:hAnsi="Calibri Light"/>
        </w:rPr>
        <w:t xml:space="preserve"> Dané procesy jsou popsány v „</w:t>
      </w:r>
      <w:r w:rsidR="004C7D03" w:rsidRPr="00C44653">
        <w:rPr>
          <w:rFonts w:ascii="Calibri Light" w:hAnsi="Calibri Light"/>
        </w:rPr>
        <w:t>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pro tvorbu, schvalování, uskutečňování a změny studijní</w:t>
      </w:r>
      <w:r w:rsidRPr="00C44653">
        <w:rPr>
          <w:rFonts w:ascii="Calibri Light" w:hAnsi="Calibri Light"/>
        </w:rPr>
        <w:t>c</w:t>
      </w:r>
      <w:r w:rsidR="004C7D03" w:rsidRPr="00C44653">
        <w:rPr>
          <w:rFonts w:ascii="Calibri Light" w:hAnsi="Calibri Light"/>
        </w:rPr>
        <w:t>h programů Univerzity Tomáše Bati ve Zlíně</w:t>
      </w:r>
      <w:r w:rsidRPr="00C44653">
        <w:rPr>
          <w:rFonts w:ascii="Calibri Light" w:hAnsi="Calibri Light"/>
        </w:rPr>
        <w:t>“ ze dne 28. června 2017.</w:t>
      </w:r>
      <w:r w:rsidRPr="00C44653">
        <w:rPr>
          <w:rStyle w:val="Znakapoznpodarou"/>
          <w:rFonts w:ascii="Calibri Light" w:hAnsi="Calibri Light"/>
        </w:rPr>
        <w:footnoteReference w:id="4"/>
      </w:r>
    </w:p>
    <w:p w14:paraId="0D75905D" w14:textId="77777777" w:rsidR="00C64F4A" w:rsidRPr="00C44653" w:rsidRDefault="00C64F4A" w:rsidP="00C64F4A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42F5291B" w14:textId="77777777" w:rsidR="009E517D" w:rsidRPr="00C44653" w:rsidRDefault="009E517D" w:rsidP="00C80B17">
      <w:pPr>
        <w:pStyle w:val="Nadpis3"/>
      </w:pPr>
      <w:r w:rsidRPr="00C44653">
        <w:lastRenderedPageBreak/>
        <w:t xml:space="preserve">Principy a systém uznávání zahraničního vzdělávání pro přijetí ke studiu </w:t>
      </w:r>
    </w:p>
    <w:p w14:paraId="71B8EEBF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1.5</w:t>
      </w:r>
    </w:p>
    <w:p w14:paraId="48E5F6FD" w14:textId="6B6EA891" w:rsidR="004C7D03" w:rsidRPr="00C44653" w:rsidRDefault="00C64F4A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75026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má vytvořena pravidla a stanoveny principy</w:t>
      </w:r>
      <w:r w:rsidR="003F1603" w:rsidRPr="00C44653">
        <w:rPr>
          <w:rFonts w:ascii="Calibri Light" w:hAnsi="Calibri Light"/>
        </w:rPr>
        <w:t xml:space="preserve"> uznávání zahraničního vzdělávání pro přijetí ke studiu, včetně</w:t>
      </w:r>
      <w:r w:rsidR="004C7D03" w:rsidRPr="00C44653">
        <w:rPr>
          <w:rFonts w:ascii="Calibri Light" w:hAnsi="Calibri Light"/>
        </w:rPr>
        <w:t xml:space="preserve"> pops</w:t>
      </w:r>
      <w:r w:rsidR="003F1603" w:rsidRPr="00C44653">
        <w:rPr>
          <w:rFonts w:ascii="Calibri Light" w:hAnsi="Calibri Light"/>
        </w:rPr>
        <w:t>aného</w:t>
      </w:r>
      <w:r w:rsidR="004C7D03" w:rsidRPr="00C44653">
        <w:rPr>
          <w:rFonts w:ascii="Calibri Light" w:hAnsi="Calibri Light"/>
        </w:rPr>
        <w:t xml:space="preserve"> proces</w:t>
      </w:r>
      <w:r w:rsidR="005D3993"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posuzování splněn</w:t>
      </w:r>
      <w:r w:rsidRPr="00C44653">
        <w:rPr>
          <w:rFonts w:ascii="Calibri Light" w:hAnsi="Calibri Light"/>
        </w:rPr>
        <w:t xml:space="preserve">í podmínky předchozího </w:t>
      </w:r>
      <w:r w:rsidR="003F1603" w:rsidRPr="00C44653">
        <w:rPr>
          <w:rFonts w:ascii="Calibri Light" w:hAnsi="Calibri Light"/>
        </w:rPr>
        <w:t>v</w:t>
      </w:r>
      <w:r w:rsidRPr="00C44653">
        <w:rPr>
          <w:rFonts w:ascii="Calibri Light" w:hAnsi="Calibri Light"/>
        </w:rPr>
        <w:t>zdělání</w:t>
      </w:r>
      <w:r w:rsidR="003F1603" w:rsidRPr="00C44653">
        <w:rPr>
          <w:rFonts w:ascii="Calibri Light" w:hAnsi="Calibri Light"/>
        </w:rPr>
        <w:t>. Systém a principy jsou systematizovány ve směrnici rektora SR/13/2017 „</w:t>
      </w:r>
      <w:r w:rsidR="004C7D03" w:rsidRPr="00C44653">
        <w:rPr>
          <w:rFonts w:ascii="Calibri Light" w:hAnsi="Calibri Light"/>
        </w:rPr>
        <w:t>Uznání zahraničního středoškolského a vysokoškolského vzdělání a kvalifikace</w:t>
      </w:r>
      <w:r w:rsidR="003F1603" w:rsidRPr="00C44653">
        <w:rPr>
          <w:rFonts w:ascii="Calibri Light" w:hAnsi="Calibri Light"/>
        </w:rPr>
        <w:t>“ ze dne 12. 4. 2017.</w:t>
      </w:r>
      <w:r w:rsidR="003F1603" w:rsidRPr="00C44653">
        <w:rPr>
          <w:rStyle w:val="Znakapoznpodarou"/>
          <w:rFonts w:ascii="Calibri Light" w:hAnsi="Calibri Light"/>
        </w:rPr>
        <w:footnoteReference w:id="5"/>
      </w:r>
    </w:p>
    <w:p w14:paraId="629E29BF" w14:textId="77777777" w:rsidR="003F1603" w:rsidRPr="00C44653" w:rsidRDefault="003F1603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89573AF" w14:textId="77777777" w:rsidR="009E517D" w:rsidRPr="00C44653" w:rsidRDefault="009E517D" w:rsidP="00C80B17">
      <w:pPr>
        <w:pStyle w:val="Nadpis3"/>
      </w:pPr>
      <w:r w:rsidRPr="00C44653">
        <w:t xml:space="preserve">Vedení kvalifikačních a rigorózních prací </w:t>
      </w:r>
    </w:p>
    <w:p w14:paraId="02B51EAD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1.6</w:t>
      </w:r>
    </w:p>
    <w:p w14:paraId="4E431C86" w14:textId="681D4976" w:rsidR="004B7C7C" w:rsidRPr="00C44653" w:rsidRDefault="003F1603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UTB</w:t>
      </w:r>
      <w:r w:rsidR="004C7D03" w:rsidRPr="00C44653">
        <w:rPr>
          <w:rFonts w:ascii="Calibri Light" w:hAnsi="Calibri Light"/>
        </w:rPr>
        <w:t xml:space="preserve"> </w:t>
      </w:r>
      <w:r w:rsidR="00A75026" w:rsidRPr="00C44653">
        <w:rPr>
          <w:rFonts w:ascii="Calibri Light" w:hAnsi="Calibri Light"/>
        </w:rPr>
        <w:t xml:space="preserve">ve Zlíně </w:t>
      </w:r>
      <w:r w:rsidR="004C7D03" w:rsidRPr="00C44653">
        <w:rPr>
          <w:rFonts w:ascii="Calibri Light" w:hAnsi="Calibri Light"/>
        </w:rPr>
        <w:t>má přijata dostatečně účinná opatření zajišťující úroveň kvality kvalifikačních prací a systematicky dbá na kvalitu obhájených kvalifikačních prací a obhájených rigorózních prací</w:t>
      </w:r>
      <w:r w:rsidRPr="00C44653">
        <w:rPr>
          <w:rFonts w:ascii="Calibri Light" w:hAnsi="Calibri Light"/>
        </w:rPr>
        <w:t>. V rámci svých pravidel stanovuje</w:t>
      </w:r>
      <w:r w:rsidR="004C7D03" w:rsidRPr="00C44653">
        <w:rPr>
          <w:rFonts w:ascii="Calibri Light" w:hAnsi="Calibri Light"/>
        </w:rPr>
        <w:t xml:space="preserve"> požadavky na způsob vedení těchto prací a kvalifikační požadavky na osoby, které vedou kvalifikační práce</w:t>
      </w:r>
      <w:r w:rsidRPr="00C44653">
        <w:rPr>
          <w:rFonts w:ascii="Calibri Light" w:hAnsi="Calibri Light"/>
        </w:rPr>
        <w:t xml:space="preserve"> nebo rigorózní práce, a stanovuje</w:t>
      </w:r>
      <w:r w:rsidR="004C7D03" w:rsidRPr="00C44653">
        <w:rPr>
          <w:rFonts w:ascii="Calibri Light" w:hAnsi="Calibri Light"/>
        </w:rPr>
        <w:t xml:space="preserve"> nejvyšší počet kvalifikačních prací nebo rigorózních prací, které může vést jedna osoba.</w:t>
      </w:r>
      <w:r w:rsidRPr="00C44653">
        <w:rPr>
          <w:rFonts w:ascii="Calibri Light" w:hAnsi="Calibri Light"/>
        </w:rPr>
        <w:t xml:space="preserve"> </w:t>
      </w:r>
    </w:p>
    <w:p w14:paraId="697B6FC0" w14:textId="04CD4F6F" w:rsidR="004B7C7C" w:rsidRPr="00C44653" w:rsidRDefault="003F1603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Danou problematiku upravuje čl. 16 </w:t>
      </w:r>
      <w:r w:rsidR="00705C05" w:rsidRPr="00C44653">
        <w:rPr>
          <w:rFonts w:ascii="Calibri Light" w:hAnsi="Calibri Light"/>
        </w:rPr>
        <w:t>a 17</w:t>
      </w:r>
      <w:r w:rsidR="00C44653" w:rsidRPr="00C44653">
        <w:rPr>
          <w:rFonts w:ascii="Calibri Light" w:hAnsi="Calibri Light"/>
        </w:rPr>
        <w:t xml:space="preserve"> </w:t>
      </w:r>
      <w:r w:rsidRPr="00C44653">
        <w:rPr>
          <w:rFonts w:ascii="Calibri Light" w:hAnsi="Calibri Light"/>
        </w:rPr>
        <w:t>„</w:t>
      </w:r>
      <w:r w:rsidR="004C7D03" w:rsidRPr="00C44653">
        <w:rPr>
          <w:rFonts w:ascii="Calibri Light" w:hAnsi="Calibri Light"/>
        </w:rPr>
        <w:t>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pro tvorbu, schvalování, uskutečňování a změny studijních programů Univerzity Tomáše Bati ve Zlíně</w:t>
      </w:r>
      <w:r w:rsidRPr="00C44653">
        <w:rPr>
          <w:rFonts w:ascii="Calibri Light" w:hAnsi="Calibri Light"/>
        </w:rPr>
        <w:t>“</w:t>
      </w:r>
      <w:r w:rsidR="004C7D03" w:rsidRPr="00C44653">
        <w:rPr>
          <w:rFonts w:ascii="Calibri Light" w:hAnsi="Calibri Light"/>
        </w:rPr>
        <w:t xml:space="preserve"> a </w:t>
      </w:r>
      <w:r w:rsidRPr="00C44653">
        <w:rPr>
          <w:rFonts w:ascii="Calibri Light" w:hAnsi="Calibri Light"/>
        </w:rPr>
        <w:t>čl. 28 „</w:t>
      </w:r>
      <w:r w:rsidR="004C7D03" w:rsidRPr="00C44653">
        <w:rPr>
          <w:rFonts w:ascii="Calibri Light" w:hAnsi="Calibri Light"/>
        </w:rPr>
        <w:t>Studijní</w:t>
      </w:r>
      <w:r w:rsidRPr="00C44653">
        <w:rPr>
          <w:rFonts w:ascii="Calibri Light" w:hAnsi="Calibri Light"/>
        </w:rPr>
        <w:t>ho</w:t>
      </w:r>
      <w:r w:rsidR="004C7D03" w:rsidRPr="00C44653">
        <w:rPr>
          <w:rFonts w:ascii="Calibri Light" w:hAnsi="Calibri Light"/>
        </w:rPr>
        <w:t xml:space="preserve"> a zkušební</w:t>
      </w:r>
      <w:r w:rsidRPr="00C44653">
        <w:rPr>
          <w:rFonts w:ascii="Calibri Light" w:hAnsi="Calibri Light"/>
        </w:rPr>
        <w:t>ho</w:t>
      </w:r>
      <w:r w:rsidR="004C7D03" w:rsidRPr="00C44653">
        <w:rPr>
          <w:rFonts w:ascii="Calibri Light" w:hAnsi="Calibri Light"/>
        </w:rPr>
        <w:t xml:space="preserve"> řád</w:t>
      </w:r>
      <w:r w:rsidRPr="00C44653">
        <w:rPr>
          <w:rFonts w:ascii="Calibri Light" w:hAnsi="Calibri Light"/>
        </w:rPr>
        <w:t>u</w:t>
      </w:r>
      <w:r w:rsidR="004C7D03" w:rsidRPr="00C44653">
        <w:rPr>
          <w:rFonts w:ascii="Calibri Light" w:hAnsi="Calibri Light"/>
        </w:rPr>
        <w:t xml:space="preserve"> Univerzity Tomáše Bati ve Zlíně</w:t>
      </w:r>
      <w:r w:rsidRPr="00C44653">
        <w:rPr>
          <w:rFonts w:ascii="Calibri Light" w:hAnsi="Calibri Light"/>
        </w:rPr>
        <w:t>“</w:t>
      </w:r>
      <w:r w:rsidR="004C7D03" w:rsidRPr="00C44653">
        <w:rPr>
          <w:rFonts w:ascii="Calibri Light" w:hAnsi="Calibri Light"/>
        </w:rPr>
        <w:t>.</w:t>
      </w:r>
      <w:r w:rsidRPr="00C44653">
        <w:rPr>
          <w:rStyle w:val="Znakapoznpodarou"/>
          <w:rFonts w:ascii="Calibri Light" w:hAnsi="Calibri Light"/>
        </w:rPr>
        <w:footnoteReference w:id="6"/>
      </w:r>
    </w:p>
    <w:p w14:paraId="6EE1C434" w14:textId="08FCCBF6" w:rsidR="004C7D03" w:rsidRPr="00EC1EB7" w:rsidRDefault="008E4271" w:rsidP="003F160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EC1EB7">
        <w:rPr>
          <w:rFonts w:ascii="Calibri Light" w:hAnsi="Calibri Light"/>
        </w:rPr>
        <w:t xml:space="preserve">Na Fakultě technologické je stanoven maximální počet kvalifikačních prací, které může vést jedna osoba v pokynu děkana </w:t>
      </w:r>
      <w:r w:rsidR="00EC1EB7" w:rsidRPr="00EC1EB7">
        <w:rPr>
          <w:rFonts w:ascii="Calibri Light" w:hAnsi="Calibri Light"/>
        </w:rPr>
        <w:t>PD/02/2018</w:t>
      </w:r>
      <w:r w:rsidR="00EC1EB7" w:rsidRPr="00EC1EB7">
        <w:rPr>
          <w:rStyle w:val="Znakapoznpodarou"/>
          <w:rFonts w:ascii="Calibri Light" w:hAnsi="Calibri Light"/>
        </w:rPr>
        <w:footnoteReference w:id="7"/>
      </w:r>
      <w:r w:rsidRPr="00EC1EB7">
        <w:rPr>
          <w:rFonts w:ascii="Calibri Light" w:hAnsi="Calibri Light"/>
        </w:rPr>
        <w:t>.</w:t>
      </w:r>
    </w:p>
    <w:p w14:paraId="003FE98F" w14:textId="77777777" w:rsidR="003F1603" w:rsidRPr="00C44653" w:rsidRDefault="003F1603" w:rsidP="004C7D03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1CF88EB0" w14:textId="77777777" w:rsidR="009E517D" w:rsidRPr="00C44653" w:rsidRDefault="009E517D" w:rsidP="00C80B17">
      <w:pPr>
        <w:pStyle w:val="Nadpis3"/>
      </w:pPr>
      <w:r w:rsidRPr="00C44653">
        <w:t xml:space="preserve">Procesy zpětné vazby při hodnocení kvality </w:t>
      </w:r>
    </w:p>
    <w:p w14:paraId="7AF6C802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1.7</w:t>
      </w:r>
    </w:p>
    <w:p w14:paraId="48A4AB69" w14:textId="53ECF68C" w:rsidR="003F1603" w:rsidRPr="00C44653" w:rsidRDefault="00373E95" w:rsidP="00373E95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75026" w:rsidRPr="00C44653">
        <w:rPr>
          <w:rFonts w:ascii="Calibri Light" w:hAnsi="Calibri Light"/>
        </w:rPr>
        <w:t xml:space="preserve">ve Zlíně </w:t>
      </w:r>
      <w:r w:rsidRPr="00C44653">
        <w:rPr>
          <w:rFonts w:ascii="Calibri Light" w:hAnsi="Calibri Light"/>
        </w:rPr>
        <w:t>disponuje systém</w:t>
      </w:r>
      <w:r w:rsidR="00C110FA" w:rsidRPr="00C44653">
        <w:rPr>
          <w:rFonts w:ascii="Calibri Light" w:hAnsi="Calibri Light"/>
        </w:rPr>
        <w:t>em</w:t>
      </w:r>
      <w:r w:rsidRPr="00C44653">
        <w:rPr>
          <w:rFonts w:ascii="Calibri Light" w:hAnsi="Calibri Light"/>
        </w:rPr>
        <w:t xml:space="preserve"> </w:t>
      </w:r>
      <w:r w:rsidR="003F1603" w:rsidRPr="00C44653">
        <w:rPr>
          <w:rFonts w:ascii="Calibri Light" w:hAnsi="Calibri Light"/>
        </w:rPr>
        <w:t>hodnocení kvality vzdělávací, tvůrčí a s nimi souvisejících činností</w:t>
      </w:r>
      <w:r w:rsidRPr="00C44653">
        <w:rPr>
          <w:rFonts w:ascii="Calibri Light" w:hAnsi="Calibri Light"/>
        </w:rPr>
        <w:t>, který s</w:t>
      </w:r>
      <w:r w:rsidR="003F1603" w:rsidRPr="00C44653">
        <w:rPr>
          <w:rFonts w:ascii="Calibri Light" w:hAnsi="Calibri Light"/>
        </w:rPr>
        <w:t>e opírá o procesy zpětné vazby, zejména ankety a kvantitativní a kvalitativní průzkumy, přičemž do těchto procesů jsou v reprezentativní míře zapojeni akademičtí pracovníci, studenti, věcně příslušné profesní komory, oborová sdružení nebo organizace zaměstnavatelů nebo další odborníci z praxe, s přihlédnutím k typům a případným profilům studijních programů.</w:t>
      </w:r>
    </w:p>
    <w:p w14:paraId="384C452D" w14:textId="182485B6" w:rsidR="00373E95" w:rsidRPr="00A03D9E" w:rsidRDefault="00373E95" w:rsidP="00373E95">
      <w:pPr>
        <w:pStyle w:val="Odstavecseseznamem"/>
        <w:numPr>
          <w:ilvl w:val="0"/>
          <w:numId w:val="29"/>
        </w:numPr>
        <w:tabs>
          <w:tab w:val="left" w:pos="2835"/>
        </w:tabs>
        <w:spacing w:before="120" w:after="120"/>
        <w:jc w:val="both"/>
        <w:rPr>
          <w:rFonts w:ascii="Calibri Light" w:hAnsi="Calibri Light"/>
          <w:color w:val="E36C0A" w:themeColor="accent6" w:themeShade="BF"/>
        </w:rPr>
      </w:pPr>
      <w:r w:rsidRPr="00A03D9E">
        <w:rPr>
          <w:rFonts w:ascii="Calibri Light" w:hAnsi="Calibri Light"/>
          <w:color w:val="E36C0A" w:themeColor="accent6" w:themeShade="BF"/>
        </w:rPr>
        <w:t>Viz Zpráva o vnitřním hodnocení</w:t>
      </w:r>
      <w:r w:rsidRPr="00A03D9E">
        <w:rPr>
          <w:rStyle w:val="Znakapoznpodarou"/>
          <w:rFonts w:ascii="Calibri Light" w:hAnsi="Calibri Light"/>
          <w:color w:val="E36C0A" w:themeColor="accent6" w:themeShade="BF"/>
        </w:rPr>
        <w:footnoteReference w:id="8"/>
      </w:r>
    </w:p>
    <w:p w14:paraId="5C812408" w14:textId="77777777" w:rsidR="003F1603" w:rsidRPr="00C44653" w:rsidRDefault="003F1603" w:rsidP="003F1603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72D5287D" w14:textId="77777777" w:rsidR="009E517D" w:rsidRPr="00C44653" w:rsidRDefault="009E517D" w:rsidP="00C80B17">
      <w:pPr>
        <w:pStyle w:val="Nadpis3"/>
      </w:pPr>
      <w:r w:rsidRPr="00C44653">
        <w:t xml:space="preserve">Sledování úspěšnosti uchazečů o studium, studentů a uplatnitelnosti absolventů </w:t>
      </w:r>
    </w:p>
    <w:p w14:paraId="269F585A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1.8</w:t>
      </w:r>
    </w:p>
    <w:p w14:paraId="131D40E9" w14:textId="71C2F970" w:rsidR="004C7D03" w:rsidRPr="00A03D9E" w:rsidRDefault="00373E95" w:rsidP="00373E95">
      <w:pPr>
        <w:tabs>
          <w:tab w:val="left" w:pos="2835"/>
        </w:tabs>
        <w:spacing w:before="120" w:after="120"/>
        <w:jc w:val="both"/>
        <w:rPr>
          <w:rFonts w:ascii="Calibri Light" w:hAnsi="Calibri Light"/>
          <w:color w:val="E36C0A" w:themeColor="accent6" w:themeShade="BF"/>
        </w:rPr>
      </w:pPr>
      <w:r w:rsidRPr="00A03D9E">
        <w:rPr>
          <w:rFonts w:ascii="Calibri Light" w:hAnsi="Calibri Light"/>
          <w:color w:val="E36C0A" w:themeColor="accent6" w:themeShade="BF"/>
        </w:rPr>
        <w:t xml:space="preserve">UTB </w:t>
      </w:r>
      <w:r w:rsidR="00A75026" w:rsidRPr="00A03D9E">
        <w:rPr>
          <w:rFonts w:ascii="Calibri Light" w:hAnsi="Calibri Light"/>
          <w:color w:val="E36C0A" w:themeColor="accent6" w:themeShade="BF"/>
        </w:rPr>
        <w:t xml:space="preserve">ve Zlíně </w:t>
      </w:r>
      <w:r w:rsidR="004C7D03" w:rsidRPr="00A03D9E">
        <w:rPr>
          <w:rFonts w:ascii="Calibri Light" w:hAnsi="Calibri Light"/>
          <w:color w:val="E36C0A" w:themeColor="accent6" w:themeShade="BF"/>
        </w:rPr>
        <w:t xml:space="preserve">má </w:t>
      </w:r>
      <w:r w:rsidR="00C110FA" w:rsidRPr="00A03D9E">
        <w:rPr>
          <w:rFonts w:ascii="Calibri Light" w:hAnsi="Calibri Light"/>
          <w:color w:val="E36C0A" w:themeColor="accent6" w:themeShade="BF"/>
        </w:rPr>
        <w:t xml:space="preserve"> </w:t>
      </w:r>
      <w:r w:rsidR="004C7D03" w:rsidRPr="00A03D9E">
        <w:rPr>
          <w:rFonts w:ascii="Calibri Light" w:hAnsi="Calibri Light"/>
          <w:color w:val="E36C0A" w:themeColor="accent6" w:themeShade="BF"/>
        </w:rPr>
        <w:t xml:space="preserve"> sta</w:t>
      </w:r>
      <w:r w:rsidRPr="00A03D9E">
        <w:rPr>
          <w:rFonts w:ascii="Calibri Light" w:hAnsi="Calibri Light"/>
          <w:color w:val="E36C0A" w:themeColor="accent6" w:themeShade="BF"/>
        </w:rPr>
        <w:t>no</w:t>
      </w:r>
      <w:r w:rsidR="004C7D03" w:rsidRPr="00A03D9E">
        <w:rPr>
          <w:rFonts w:ascii="Calibri Light" w:hAnsi="Calibri Light"/>
          <w:color w:val="E36C0A" w:themeColor="accent6" w:themeShade="BF"/>
        </w:rPr>
        <w:t>veny ukazatele, jejichž prostřednictvím sleduje míru úspěšnosti v přijímacím řízení, studijní neúspěšnost ve studijním programu, míru řádného ukončení studia studijního programu a uplatnitelnost absolventů.</w:t>
      </w:r>
    </w:p>
    <w:p w14:paraId="3289C9C0" w14:textId="77777777" w:rsidR="00373E95" w:rsidRPr="00A03D9E" w:rsidRDefault="00373E95" w:rsidP="00373E95">
      <w:pPr>
        <w:pStyle w:val="Odstavecseseznamem"/>
        <w:numPr>
          <w:ilvl w:val="0"/>
          <w:numId w:val="29"/>
        </w:numPr>
        <w:tabs>
          <w:tab w:val="left" w:pos="2835"/>
        </w:tabs>
        <w:spacing w:before="120" w:after="120"/>
        <w:jc w:val="both"/>
        <w:rPr>
          <w:rFonts w:ascii="Calibri Light" w:hAnsi="Calibri Light"/>
          <w:color w:val="E36C0A" w:themeColor="accent6" w:themeShade="BF"/>
        </w:rPr>
      </w:pPr>
      <w:r w:rsidRPr="00A03D9E">
        <w:rPr>
          <w:rFonts w:ascii="Calibri Light" w:hAnsi="Calibri Light"/>
          <w:color w:val="E36C0A" w:themeColor="accent6" w:themeShade="BF"/>
        </w:rPr>
        <w:t>Viz Zpráva o vnitřním hodnocení</w:t>
      </w:r>
      <w:r w:rsidRPr="00A03D9E">
        <w:rPr>
          <w:rStyle w:val="Znakapoznpodarou"/>
          <w:rFonts w:ascii="Calibri Light" w:hAnsi="Calibri Light"/>
          <w:color w:val="E36C0A" w:themeColor="accent6" w:themeShade="BF"/>
        </w:rPr>
        <w:footnoteReference w:id="9"/>
      </w:r>
    </w:p>
    <w:p w14:paraId="46479F60" w14:textId="77777777" w:rsidR="009E517D" w:rsidRPr="00C44653" w:rsidRDefault="2D38A6F6" w:rsidP="00035992">
      <w:pPr>
        <w:pStyle w:val="Nadpis2"/>
      </w:pPr>
      <w:r w:rsidRPr="003A2D99">
        <w:lastRenderedPageBreak/>
        <w:t>Vzdělávací a tvůrčí činnost</w:t>
      </w:r>
    </w:p>
    <w:p w14:paraId="03F20B5F" w14:textId="77777777" w:rsidR="009E517D" w:rsidRPr="00C44653" w:rsidRDefault="009E517D" w:rsidP="00155275">
      <w:pPr>
        <w:pStyle w:val="Nadpis3"/>
      </w:pPr>
      <w:r w:rsidRPr="00C44653">
        <w:t xml:space="preserve">Mezinárodní rozměr a aplikace soudobého stavu poznání </w:t>
      </w:r>
    </w:p>
    <w:p w14:paraId="5C9F9FB6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1.9</w:t>
      </w:r>
    </w:p>
    <w:p w14:paraId="4B43AF7C" w14:textId="77777777" w:rsidR="0022507B" w:rsidRPr="0022507B" w:rsidRDefault="2D38A6F6" w:rsidP="0022507B">
      <w:pPr>
        <w:spacing w:before="120" w:after="120"/>
        <w:jc w:val="both"/>
        <w:rPr>
          <w:rFonts w:ascii="Calibri Light" w:hAnsi="Calibri Light"/>
        </w:rPr>
      </w:pPr>
      <w:r w:rsidRPr="0022507B">
        <w:rPr>
          <w:rFonts w:ascii="Calibri Light" w:hAnsi="Calibri Light"/>
        </w:rPr>
        <w:t xml:space="preserve">UTB </w:t>
      </w:r>
      <w:r w:rsidR="00A75026" w:rsidRPr="0022507B">
        <w:rPr>
          <w:rFonts w:ascii="Calibri Light" w:hAnsi="Calibri Light"/>
        </w:rPr>
        <w:t xml:space="preserve">ve Zlíně </w:t>
      </w:r>
      <w:r w:rsidRPr="0022507B">
        <w:rPr>
          <w:rFonts w:ascii="Calibri Light" w:hAnsi="Calibri Light"/>
        </w:rPr>
        <w:t xml:space="preserve">realizuje vzdělávací a tvůrčí </w:t>
      </w:r>
      <w:r w:rsidR="00C110FA" w:rsidRPr="0022507B">
        <w:rPr>
          <w:rFonts w:ascii="Calibri Light" w:hAnsi="Calibri Light"/>
        </w:rPr>
        <w:t>činnost</w:t>
      </w:r>
      <w:r w:rsidRPr="0022507B">
        <w:rPr>
          <w:rFonts w:ascii="Calibri Light" w:hAnsi="Calibri Light"/>
        </w:rPr>
        <w:t xml:space="preserve">, která v širším kontextu vychází ze soudobých poznatků a má mezinárodní charakter s přihlédnutím k typu a případnému profilu studijních programů. V tomto ohledu jsou realizovány zahraniční mobility studentů a akademických pracovníků. </w:t>
      </w:r>
    </w:p>
    <w:p w14:paraId="5702BA51" w14:textId="0C859047" w:rsidR="0022507B" w:rsidRDefault="00C44653" w:rsidP="0022507B">
      <w:pPr>
        <w:spacing w:before="120" w:after="120" w:line="276" w:lineRule="auto"/>
        <w:jc w:val="both"/>
        <w:rPr>
          <w:rFonts w:ascii="Calibri Light" w:hAnsi="Calibri Light" w:cs="FrutigerCE-Light"/>
          <w:lang w:eastAsia="cs-CZ"/>
        </w:rPr>
      </w:pPr>
      <w:r w:rsidRPr="0022507B">
        <w:rPr>
          <w:rFonts w:ascii="Calibri Light" w:hAnsi="Calibri Light" w:cs="FrutigerCE-Light"/>
          <w:lang w:eastAsia="cs-CZ"/>
        </w:rPr>
        <w:t xml:space="preserve">UTB </w:t>
      </w:r>
      <w:r w:rsidR="0022507B" w:rsidRPr="0022507B">
        <w:rPr>
          <w:rFonts w:ascii="Calibri Light" w:hAnsi="Calibri Light" w:cs="FrutigerCE-Light"/>
          <w:lang w:eastAsia="cs-CZ"/>
        </w:rPr>
        <w:t xml:space="preserve">ve Zlíně </w:t>
      </w:r>
      <w:r w:rsidRPr="0022507B">
        <w:rPr>
          <w:rFonts w:ascii="Calibri Light" w:hAnsi="Calibri Light" w:cs="FrutigerCE-Light"/>
          <w:lang w:eastAsia="cs-CZ"/>
        </w:rPr>
        <w:t>podpor</w:t>
      </w:r>
      <w:r w:rsidR="0022507B" w:rsidRPr="0022507B">
        <w:rPr>
          <w:rFonts w:ascii="Calibri Light" w:hAnsi="Calibri Light" w:cs="FrutigerCE-Light"/>
          <w:lang w:eastAsia="cs-CZ"/>
        </w:rPr>
        <w:t>uje</w:t>
      </w:r>
      <w:r w:rsidRPr="0022507B">
        <w:rPr>
          <w:rFonts w:ascii="Calibri Light" w:hAnsi="Calibri Light" w:cs="FrutigerCE-Light"/>
          <w:lang w:eastAsia="cs-CZ"/>
        </w:rPr>
        <w:t xml:space="preserve"> rozvoj mobilitních příležitostí pro studenty UTB</w:t>
      </w:r>
      <w:r w:rsidR="00A03D9E">
        <w:rPr>
          <w:rFonts w:ascii="Calibri Light" w:hAnsi="Calibri Light" w:cs="FrutigerCE-Light"/>
          <w:lang w:eastAsia="cs-CZ"/>
        </w:rPr>
        <w:t xml:space="preserve"> ve Zlíně</w:t>
      </w:r>
      <w:r w:rsidRPr="0022507B">
        <w:rPr>
          <w:rFonts w:ascii="Calibri Light" w:hAnsi="Calibri Light" w:cs="FrutigerCE-Light"/>
          <w:lang w:eastAsia="cs-CZ"/>
        </w:rPr>
        <w:t xml:space="preserve"> se zájmem o výjezd</w:t>
      </w:r>
      <w:r w:rsidR="0022507B" w:rsidRPr="0022507B">
        <w:rPr>
          <w:rFonts w:ascii="Calibri Light" w:hAnsi="Calibri Light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na studijní pobyt a pracovní stáž do zahraničí v rámci programů spolupráce vysokých škol. Etablovaným</w:t>
      </w:r>
      <w:r w:rsidR="0022507B" w:rsidRPr="0022507B">
        <w:rPr>
          <w:rFonts w:ascii="Calibri Light" w:hAnsi="Calibri Light" w:cs="FrutigerCE-Light"/>
          <w:lang w:eastAsia="cs-CZ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a nejvíce využív</w:t>
      </w:r>
      <w:r w:rsidR="0022507B" w:rsidRPr="0022507B">
        <w:rPr>
          <w:rFonts w:ascii="Calibri Light" w:hAnsi="Calibri Light" w:cs="FrutigerCE-Light"/>
          <w:lang w:eastAsia="cs-CZ"/>
        </w:rPr>
        <w:t xml:space="preserve">aným programem je v tomto ohledu </w:t>
      </w:r>
      <w:r w:rsidR="0022507B">
        <w:rPr>
          <w:rFonts w:ascii="Calibri Light" w:hAnsi="Calibri Light" w:cs="FrutigerCE-Light"/>
          <w:lang w:eastAsia="cs-CZ"/>
        </w:rPr>
        <w:t>Erasmus+, v němž</w:t>
      </w:r>
      <w:r w:rsidRPr="0022507B">
        <w:rPr>
          <w:rFonts w:ascii="Calibri Light" w:hAnsi="Calibri Light" w:cs="FrutigerCE-Light"/>
          <w:lang w:eastAsia="cs-CZ"/>
        </w:rPr>
        <w:t xml:space="preserve"> portfol</w:t>
      </w:r>
      <w:r w:rsidR="0022507B" w:rsidRPr="0022507B">
        <w:rPr>
          <w:rFonts w:ascii="Calibri Light" w:hAnsi="Calibri Light" w:cs="FrutigerCE-Light"/>
          <w:lang w:eastAsia="cs-CZ"/>
        </w:rPr>
        <w:t xml:space="preserve">io partnerských smluv univerzity zahrnuje naprostou </w:t>
      </w:r>
      <w:r w:rsidRPr="0022507B">
        <w:rPr>
          <w:rFonts w:ascii="Calibri Light" w:hAnsi="Calibri Light" w:cs="FrutigerCE-Light"/>
          <w:lang w:eastAsia="cs-CZ"/>
        </w:rPr>
        <w:t>většinu programovýc</w:t>
      </w:r>
      <w:r w:rsidR="0022507B" w:rsidRPr="0022507B">
        <w:rPr>
          <w:rFonts w:ascii="Calibri Light" w:hAnsi="Calibri Light" w:cs="FrutigerCE-Light"/>
          <w:lang w:eastAsia="cs-CZ"/>
        </w:rPr>
        <w:t>h zemí, a studentům tak nabízí</w:t>
      </w:r>
      <w:r w:rsidRPr="0022507B">
        <w:rPr>
          <w:rFonts w:ascii="Calibri Light" w:hAnsi="Calibri Light" w:cs="FrutigerCE-Light"/>
          <w:lang w:eastAsia="cs-CZ"/>
        </w:rPr>
        <w:t xml:space="preserve"> širokou škálu mobilitní</w:t>
      </w:r>
      <w:r w:rsidR="0022507B" w:rsidRPr="0022507B">
        <w:rPr>
          <w:rFonts w:ascii="Calibri Light" w:hAnsi="Calibri Light" w:cs="FrutigerCE-Light"/>
          <w:lang w:eastAsia="cs-CZ"/>
        </w:rPr>
        <w:t xml:space="preserve">ch příležitostí. UTB </w:t>
      </w:r>
      <w:r w:rsidR="0022507B">
        <w:rPr>
          <w:rFonts w:ascii="Calibri Light" w:hAnsi="Calibri Light" w:cs="FrutigerCE-Light"/>
          <w:lang w:eastAsia="cs-CZ"/>
        </w:rPr>
        <w:t xml:space="preserve">ve Zlíně navíc </w:t>
      </w:r>
      <w:r w:rsidR="0022507B" w:rsidRPr="0022507B">
        <w:rPr>
          <w:rFonts w:ascii="Calibri Light" w:hAnsi="Calibri Light" w:cs="FrutigerCE-Light"/>
          <w:lang w:eastAsia="cs-CZ"/>
        </w:rPr>
        <w:t xml:space="preserve">podporuje </w:t>
      </w:r>
      <w:r w:rsidRPr="0022507B">
        <w:rPr>
          <w:rFonts w:ascii="Calibri Light" w:hAnsi="Calibri Light" w:cs="FrutigerCE-Light"/>
          <w:lang w:eastAsia="cs-CZ"/>
        </w:rPr>
        <w:t>mobility studentů i do mimo programových zemí Erasmus+ pomocí finančního zabezpečení ze zdrojů MŠMT.</w:t>
      </w:r>
      <w:r w:rsidR="0022507B" w:rsidRPr="0022507B">
        <w:rPr>
          <w:rFonts w:ascii="Calibri Light" w:hAnsi="Calibri Light" w:cs="FrutigerCE-Light"/>
          <w:lang w:eastAsia="cs-CZ"/>
        </w:rPr>
        <w:t xml:space="preserve"> UTB</w:t>
      </w:r>
      <w:r w:rsidR="00A03D9E">
        <w:rPr>
          <w:rFonts w:ascii="Calibri Light" w:hAnsi="Calibri Light" w:cs="FrutigerCE-Light"/>
          <w:lang w:eastAsia="cs-CZ"/>
        </w:rPr>
        <w:t xml:space="preserve"> ve Zlíně</w:t>
      </w:r>
      <w:r w:rsidR="0022507B" w:rsidRPr="0022507B">
        <w:rPr>
          <w:rFonts w:ascii="Calibri Light" w:hAnsi="Calibri Light" w:cs="FrutigerCE-Light"/>
          <w:lang w:eastAsia="cs-CZ"/>
        </w:rPr>
        <w:t xml:space="preserve"> je pak </w:t>
      </w:r>
      <w:r w:rsidRPr="0022507B">
        <w:rPr>
          <w:rFonts w:ascii="Calibri Light" w:hAnsi="Calibri Light" w:cs="FrutigerCE-Light"/>
          <w:lang w:eastAsia="cs-CZ"/>
        </w:rPr>
        <w:t>zapojena i do dalších programů včetně CEEPUS, AKTION či Norských fondů.</w:t>
      </w:r>
      <w:r w:rsidR="0022507B">
        <w:rPr>
          <w:rStyle w:val="Znakapoznpodarou"/>
          <w:rFonts w:ascii="Calibri Light" w:hAnsi="Calibri Light" w:cs="FrutigerCE-Light"/>
          <w:lang w:eastAsia="cs-CZ"/>
        </w:rPr>
        <w:footnoteReference w:id="10"/>
      </w:r>
      <w:r w:rsidRPr="0022507B">
        <w:rPr>
          <w:rFonts w:ascii="Calibri Light" w:hAnsi="Calibri Light" w:cs="FrutigerCE-Light"/>
          <w:lang w:eastAsia="cs-CZ"/>
        </w:rPr>
        <w:t xml:space="preserve"> </w:t>
      </w:r>
    </w:p>
    <w:p w14:paraId="18E22A19" w14:textId="67D0F98E" w:rsidR="0022507B" w:rsidRDefault="0022507B" w:rsidP="0022507B">
      <w:pPr>
        <w:spacing w:before="120" w:after="120" w:line="276" w:lineRule="auto"/>
        <w:jc w:val="both"/>
        <w:rPr>
          <w:rFonts w:ascii="Calibri Light" w:hAnsi="Calibri Light" w:cs="FrutigerCE-Light"/>
          <w:lang w:eastAsia="cs-CZ"/>
        </w:rPr>
      </w:pPr>
      <w:r>
        <w:rPr>
          <w:rFonts w:ascii="Calibri Light" w:hAnsi="Calibri Light" w:cs="FrutigerCE-Light"/>
          <w:lang w:eastAsia="cs-CZ"/>
        </w:rPr>
        <w:t>UTB ve Zlíně pro vyšší efektivitu mobilit a posílení mezinárodního rozměru studijních programů disponuje</w:t>
      </w:r>
      <w:r w:rsidR="00C44653" w:rsidRPr="0022507B">
        <w:rPr>
          <w:rFonts w:ascii="Calibri Light" w:hAnsi="Calibri Light" w:cs="FrutigerCE-Light"/>
          <w:lang w:eastAsia="cs-CZ"/>
        </w:rPr>
        <w:t xml:space="preserve"> speciální</w:t>
      </w:r>
      <w:r>
        <w:rPr>
          <w:rFonts w:ascii="Calibri Light" w:hAnsi="Calibri Light" w:cs="FrutigerCE-Light"/>
          <w:lang w:eastAsia="cs-CZ"/>
        </w:rPr>
        <w:t>m</w:t>
      </w:r>
      <w:r w:rsidR="00C44653" w:rsidRPr="0022507B">
        <w:rPr>
          <w:rFonts w:ascii="Calibri Light" w:hAnsi="Calibri Light" w:cs="FrutigerCE-Light"/>
          <w:lang w:eastAsia="cs-CZ"/>
        </w:rPr>
        <w:t xml:space="preserve"> web</w:t>
      </w:r>
      <w:r>
        <w:rPr>
          <w:rFonts w:ascii="Calibri Light" w:hAnsi="Calibri Light" w:cs="FrutigerCE-Light"/>
          <w:lang w:eastAsia="cs-CZ"/>
        </w:rPr>
        <w:t>em</w:t>
      </w:r>
      <w:r w:rsidR="00C44653" w:rsidRPr="0022507B">
        <w:rPr>
          <w:rFonts w:ascii="Calibri Light" w:hAnsi="Calibri Light" w:cs="FrutigerCE-Light"/>
          <w:lang w:eastAsia="cs-CZ"/>
        </w:rPr>
        <w:t>, který slouž</w:t>
      </w:r>
      <w:r>
        <w:rPr>
          <w:rFonts w:ascii="Calibri Light" w:hAnsi="Calibri Light" w:cs="FrutigerCE-Light"/>
          <w:lang w:eastAsia="cs-CZ"/>
        </w:rPr>
        <w:t xml:space="preserve">í </w:t>
      </w:r>
      <w:r w:rsidR="00C44653" w:rsidRPr="0022507B">
        <w:rPr>
          <w:rFonts w:ascii="Calibri Light" w:hAnsi="Calibri Light" w:cs="FrutigerCE-Light"/>
          <w:lang w:eastAsia="cs-CZ"/>
        </w:rPr>
        <w:t>k</w:t>
      </w:r>
      <w:r>
        <w:rPr>
          <w:rFonts w:ascii="Calibri Light" w:hAnsi="Calibri Light" w:cs="FrutigerCE-Light"/>
          <w:lang w:eastAsia="cs-CZ"/>
        </w:rPr>
        <w:t> </w:t>
      </w:r>
      <w:r w:rsidR="00C44653" w:rsidRPr="0022507B">
        <w:rPr>
          <w:rFonts w:ascii="Calibri Light" w:hAnsi="Calibri Light" w:cs="FrutigerCE-Light"/>
          <w:lang w:eastAsia="cs-CZ"/>
        </w:rPr>
        <w:t>informování</w:t>
      </w:r>
      <w:r>
        <w:rPr>
          <w:rFonts w:ascii="Calibri Light" w:hAnsi="Calibri Light" w:cs="FrutigerCE-Light"/>
          <w:lang w:eastAsia="cs-CZ"/>
        </w:rPr>
        <w:t xml:space="preserve"> </w:t>
      </w:r>
      <w:r w:rsidR="00C44653" w:rsidRPr="0022507B">
        <w:rPr>
          <w:rFonts w:ascii="Calibri Light" w:hAnsi="Calibri Light" w:cs="FrutigerCE-Light"/>
          <w:lang w:eastAsia="cs-CZ"/>
        </w:rPr>
        <w:t xml:space="preserve">studentů o možnostech </w:t>
      </w:r>
      <w:r>
        <w:rPr>
          <w:rFonts w:ascii="Calibri Light" w:hAnsi="Calibri Light" w:cs="FrutigerCE-Light"/>
          <w:lang w:eastAsia="cs-CZ"/>
        </w:rPr>
        <w:t>v</w:t>
      </w:r>
      <w:r w:rsidR="00C44653" w:rsidRPr="0022507B">
        <w:rPr>
          <w:rFonts w:ascii="Calibri Light" w:hAnsi="Calibri Light" w:cs="FrutigerCE-Light"/>
          <w:lang w:eastAsia="cs-CZ"/>
        </w:rPr>
        <w:t>ýjezdů do zahraničí a který mimo jiné obsah</w:t>
      </w:r>
      <w:r>
        <w:rPr>
          <w:rFonts w:ascii="Calibri Light" w:hAnsi="Calibri Light" w:cs="FrutigerCE-Light"/>
          <w:lang w:eastAsia="cs-CZ"/>
        </w:rPr>
        <w:t>uje i</w:t>
      </w:r>
      <w:r w:rsidR="00C44653" w:rsidRPr="0022507B">
        <w:rPr>
          <w:rFonts w:ascii="Calibri Light" w:hAnsi="Calibri Light" w:cs="FrutigerCE-Light"/>
          <w:lang w:eastAsia="cs-CZ"/>
        </w:rPr>
        <w:t xml:space="preserve"> recenze studentů či portfolio</w:t>
      </w:r>
      <w:r>
        <w:rPr>
          <w:rFonts w:ascii="Calibri Light" w:hAnsi="Calibri Light" w:cs="FrutigerCE-Light"/>
          <w:lang w:eastAsia="cs-CZ"/>
        </w:rPr>
        <w:t xml:space="preserve"> </w:t>
      </w:r>
      <w:r w:rsidR="00C44653" w:rsidRPr="0022507B">
        <w:rPr>
          <w:rFonts w:ascii="Calibri Light" w:hAnsi="Calibri Light" w:cs="FrutigerCE-Light"/>
          <w:lang w:eastAsia="cs-CZ"/>
        </w:rPr>
        <w:t>partnerských univerzit s jejich popisem.</w:t>
      </w:r>
      <w:r>
        <w:rPr>
          <w:rFonts w:ascii="Calibri Light" w:hAnsi="Calibri Light" w:cs="FrutigerCE-Light"/>
          <w:lang w:eastAsia="cs-CZ"/>
        </w:rPr>
        <w:t xml:space="preserve"> </w:t>
      </w:r>
    </w:p>
    <w:p w14:paraId="1DF507E7" w14:textId="47CB7A44" w:rsidR="00C44653" w:rsidRPr="0022507B" w:rsidRDefault="00C44653" w:rsidP="0022507B">
      <w:pPr>
        <w:autoSpaceDE w:val="0"/>
        <w:autoSpaceDN w:val="0"/>
        <w:adjustRightInd w:val="0"/>
        <w:spacing w:after="0" w:line="276" w:lineRule="auto"/>
        <w:jc w:val="both"/>
        <w:rPr>
          <w:rFonts w:ascii="Calibri Light" w:hAnsi="Calibri Light"/>
        </w:rPr>
      </w:pPr>
      <w:r w:rsidRPr="0022507B">
        <w:rPr>
          <w:rFonts w:ascii="Calibri Light" w:hAnsi="Calibri Light" w:cs="FrutigerCE-Light"/>
          <w:lang w:eastAsia="cs-CZ"/>
        </w:rPr>
        <w:t>UTB</w:t>
      </w:r>
      <w:r w:rsidR="0022507B">
        <w:rPr>
          <w:rFonts w:ascii="Calibri Light" w:hAnsi="Calibri Light" w:cs="FrutigerCE-Light"/>
          <w:lang w:eastAsia="cs-CZ"/>
        </w:rPr>
        <w:t xml:space="preserve"> ve Zlíně má rovněž </w:t>
      </w:r>
      <w:r w:rsidRPr="0022507B">
        <w:rPr>
          <w:rFonts w:ascii="Calibri Light" w:hAnsi="Calibri Light" w:cs="FrutigerCE-Light"/>
          <w:lang w:eastAsia="cs-CZ"/>
        </w:rPr>
        <w:t>transparentní a jasný proces administrace mobilit. Unive</w:t>
      </w:r>
      <w:r w:rsidR="0022507B">
        <w:rPr>
          <w:rFonts w:ascii="Calibri Light" w:hAnsi="Calibri Light" w:cs="FrutigerCE-Light"/>
          <w:lang w:eastAsia="cs-CZ"/>
        </w:rPr>
        <w:t>r</w:t>
      </w:r>
      <w:r w:rsidRPr="0022507B">
        <w:rPr>
          <w:rFonts w:ascii="Calibri Light" w:hAnsi="Calibri Light" w:cs="FrutigerCE-Light"/>
          <w:lang w:eastAsia="cs-CZ"/>
        </w:rPr>
        <w:t xml:space="preserve">zita </w:t>
      </w:r>
      <w:r w:rsidR="0022507B">
        <w:rPr>
          <w:rFonts w:ascii="Calibri Light" w:hAnsi="Calibri Light" w:cs="FrutigerCE-Light"/>
          <w:lang w:eastAsia="cs-CZ"/>
        </w:rPr>
        <w:t xml:space="preserve">přitom </w:t>
      </w:r>
      <w:r w:rsidRPr="0022507B">
        <w:rPr>
          <w:rFonts w:ascii="Calibri Light" w:hAnsi="Calibri Light" w:cs="FrutigerCE-Light"/>
          <w:lang w:eastAsia="cs-CZ"/>
        </w:rPr>
        <w:t>pečlivě vybír</w:t>
      </w:r>
      <w:r w:rsidR="0022507B">
        <w:rPr>
          <w:rFonts w:ascii="Calibri Light" w:hAnsi="Calibri Light" w:cs="FrutigerCE-Light"/>
          <w:lang w:eastAsia="cs-CZ"/>
        </w:rPr>
        <w:t xml:space="preserve">á </w:t>
      </w:r>
      <w:r w:rsidRPr="0022507B">
        <w:rPr>
          <w:rFonts w:ascii="Calibri Light" w:hAnsi="Calibri Light" w:cs="FrutigerCE-Light"/>
          <w:lang w:eastAsia="cs-CZ"/>
        </w:rPr>
        <w:t>partnerské instituce na základě kurikul zahraničních studijních programů. Uznávání studia nebo praxe</w:t>
      </w:r>
      <w:r w:rsidR="0022507B">
        <w:rPr>
          <w:rFonts w:ascii="Calibri Light" w:hAnsi="Calibri Light" w:cs="FrutigerCE-Light"/>
          <w:lang w:eastAsia="cs-CZ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>absolvované na zahraniční instituci probíh</w:t>
      </w:r>
      <w:r w:rsidR="0022507B">
        <w:rPr>
          <w:rFonts w:ascii="Calibri Light" w:hAnsi="Calibri Light" w:cs="FrutigerCE-Light"/>
          <w:lang w:eastAsia="cs-CZ"/>
        </w:rPr>
        <w:t>á</w:t>
      </w:r>
      <w:r w:rsidRPr="0022507B">
        <w:rPr>
          <w:rFonts w:ascii="Calibri Light" w:hAnsi="Calibri Light" w:cs="FrutigerCE-Light"/>
          <w:lang w:eastAsia="cs-CZ"/>
        </w:rPr>
        <w:t xml:space="preserve"> v s</w:t>
      </w:r>
      <w:r w:rsidR="00290BED">
        <w:rPr>
          <w:rFonts w:ascii="Calibri Light" w:hAnsi="Calibri Light" w:cs="FrutigerCE-Light"/>
          <w:lang w:eastAsia="cs-CZ"/>
        </w:rPr>
        <w:t>ouladu se směrnicí rektora č. 16/2017</w:t>
      </w:r>
      <w:r w:rsidRPr="0022507B">
        <w:rPr>
          <w:rFonts w:ascii="Calibri Light" w:hAnsi="Calibri Light" w:cs="FrutigerCE-Light"/>
          <w:lang w:eastAsia="cs-CZ"/>
        </w:rPr>
        <w:t xml:space="preserve"> Mobility studentů</w:t>
      </w:r>
      <w:r w:rsidR="0022507B">
        <w:rPr>
          <w:rFonts w:ascii="Calibri Light" w:hAnsi="Calibri Light" w:cs="FrutigerCE-Light"/>
          <w:lang w:eastAsia="cs-CZ"/>
        </w:rPr>
        <w:t xml:space="preserve"> </w:t>
      </w:r>
      <w:r w:rsidRPr="0022507B">
        <w:rPr>
          <w:rFonts w:ascii="Calibri Light" w:hAnsi="Calibri Light" w:cs="FrutigerCE-Light"/>
          <w:lang w:eastAsia="cs-CZ"/>
        </w:rPr>
        <w:t xml:space="preserve">UTB do zahraničí </w:t>
      </w:r>
      <w:r w:rsidR="00290BED">
        <w:rPr>
          <w:rFonts w:ascii="Calibri Light" w:hAnsi="Calibri Light" w:cs="FrutigerCE-Light"/>
          <w:lang w:eastAsia="cs-CZ"/>
        </w:rPr>
        <w:t>a zahraničních studentů na UTB.</w:t>
      </w:r>
      <w:r w:rsidR="00290BED">
        <w:rPr>
          <w:rStyle w:val="Znakapoznpodarou"/>
          <w:rFonts w:ascii="Calibri Light" w:hAnsi="Calibri Light" w:cs="FrutigerCE-Light"/>
          <w:lang w:eastAsia="cs-CZ"/>
        </w:rPr>
        <w:footnoteReference w:id="11"/>
      </w:r>
    </w:p>
    <w:p w14:paraId="280226E3" w14:textId="77777777" w:rsidR="006503D2" w:rsidRPr="00C44653" w:rsidRDefault="006503D2" w:rsidP="00373E95">
      <w:pPr>
        <w:rPr>
          <w:rFonts w:ascii="Calibri Light" w:hAnsi="Calibri Light"/>
        </w:rPr>
      </w:pPr>
    </w:p>
    <w:p w14:paraId="63EE851D" w14:textId="77777777" w:rsidR="009E517D" w:rsidRPr="00C44653" w:rsidRDefault="009E517D" w:rsidP="00155275">
      <w:pPr>
        <w:pStyle w:val="Nadpis3"/>
      </w:pPr>
      <w:r w:rsidRPr="00C44653">
        <w:t>Spolupráce s praxí při uskutečňování studijních programů</w:t>
      </w:r>
    </w:p>
    <w:p w14:paraId="70763DE8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1.10</w:t>
      </w:r>
    </w:p>
    <w:p w14:paraId="542760D3" w14:textId="1B06E543" w:rsidR="00373E95" w:rsidRPr="00E40CFA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E40CFA">
        <w:rPr>
          <w:rFonts w:ascii="Calibri Light" w:hAnsi="Calibri Light"/>
        </w:rPr>
        <w:t xml:space="preserve">UTB </w:t>
      </w:r>
      <w:r w:rsidR="00A75026" w:rsidRPr="00E40CFA">
        <w:rPr>
          <w:rFonts w:ascii="Calibri Light" w:hAnsi="Calibri Light"/>
        </w:rPr>
        <w:t xml:space="preserve">ve Zlíně </w:t>
      </w:r>
      <w:r w:rsidR="00A03D9E" w:rsidRPr="00E40CFA">
        <w:rPr>
          <w:rFonts w:ascii="Calibri Light" w:hAnsi="Calibri Light"/>
        </w:rPr>
        <w:t>dlouhodobě rozvíjí spolupráce</w:t>
      </w:r>
      <w:r w:rsidRPr="00E40CFA">
        <w:rPr>
          <w:rFonts w:ascii="Calibri Light" w:hAnsi="Calibri Light"/>
        </w:rPr>
        <w:t xml:space="preserve"> s praxí s přihlédnutím k typům a případným profilům studijních programů; jde zejména o praktickou výuku, zadávání </w:t>
      </w:r>
      <w:r w:rsidR="00C110FA" w:rsidRPr="00E40CFA">
        <w:rPr>
          <w:rFonts w:ascii="Calibri Light" w:hAnsi="Calibri Light"/>
        </w:rPr>
        <w:t xml:space="preserve">kvalifikačních a </w:t>
      </w:r>
      <w:r w:rsidRPr="00E40CFA">
        <w:rPr>
          <w:rFonts w:ascii="Calibri Light" w:hAnsi="Calibri Light"/>
        </w:rPr>
        <w:t>rigorózních prací, přiznávání stipendií a zapojování odborníků z praxe do vzdělávacího procesu.</w:t>
      </w:r>
    </w:p>
    <w:p w14:paraId="28B96AE6" w14:textId="77777777" w:rsidR="00373E95" w:rsidRPr="00C44653" w:rsidRDefault="00373E95" w:rsidP="000855AE">
      <w:pPr>
        <w:spacing w:before="120" w:after="120"/>
        <w:rPr>
          <w:rFonts w:ascii="Calibri Light" w:hAnsi="Calibri Light"/>
        </w:rPr>
      </w:pPr>
    </w:p>
    <w:p w14:paraId="1E221469" w14:textId="77777777" w:rsidR="009E517D" w:rsidRPr="00C44653" w:rsidRDefault="009E517D" w:rsidP="00155275">
      <w:pPr>
        <w:pStyle w:val="Nadpis3"/>
      </w:pPr>
      <w:r w:rsidRPr="00C44653">
        <w:t xml:space="preserve">Spolupráce s praxí při tvorbě studijních programů </w:t>
      </w:r>
    </w:p>
    <w:p w14:paraId="36619A05" w14:textId="77777777" w:rsidR="009E517D" w:rsidRPr="00C44653" w:rsidRDefault="009E517D" w:rsidP="000855AE">
      <w:pPr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1.11</w:t>
      </w:r>
    </w:p>
    <w:p w14:paraId="5B43A856" w14:textId="1ED3A240" w:rsidR="00373E95" w:rsidRPr="00E40CFA" w:rsidRDefault="2D38A6F6" w:rsidP="2D38A6F6">
      <w:pPr>
        <w:spacing w:before="120" w:after="120"/>
        <w:jc w:val="both"/>
        <w:rPr>
          <w:rFonts w:ascii="Calibri Light" w:hAnsi="Calibri Light"/>
        </w:rPr>
      </w:pPr>
      <w:r w:rsidRPr="00E40CFA">
        <w:rPr>
          <w:rFonts w:ascii="Calibri Light" w:hAnsi="Calibri Light"/>
        </w:rPr>
        <w:t xml:space="preserve">UTB </w:t>
      </w:r>
      <w:r w:rsidR="00A75026" w:rsidRPr="00E40CFA">
        <w:rPr>
          <w:rFonts w:ascii="Calibri Light" w:hAnsi="Calibri Light"/>
        </w:rPr>
        <w:t xml:space="preserve">ve Zlíně </w:t>
      </w:r>
      <w:r w:rsidRPr="00E40CFA">
        <w:rPr>
          <w:rFonts w:ascii="Calibri Light" w:hAnsi="Calibri Light"/>
        </w:rPr>
        <w:t>komunikuje s profesními komorami, oborovými sdruženími, organizacemi zaměstnavatelů nebo dalšími odborníky z praxe a zjišťuje jejich očekávání a požadavky na absolventy studijních programů.</w:t>
      </w:r>
    </w:p>
    <w:p w14:paraId="3804465F" w14:textId="7FE1E212" w:rsidR="003A2D99" w:rsidRDefault="003A2D99" w:rsidP="003A2D99">
      <w:pPr>
        <w:spacing w:before="120" w:after="120"/>
        <w:rPr>
          <w:rFonts w:ascii="Calibri Light" w:hAnsi="Calibri Light"/>
        </w:rPr>
      </w:pPr>
    </w:p>
    <w:p w14:paraId="17AAD4B0" w14:textId="77777777" w:rsidR="003A2D99" w:rsidRPr="003A2D99" w:rsidRDefault="003A2D99" w:rsidP="003A2D99">
      <w:pPr>
        <w:spacing w:before="120" w:after="120"/>
        <w:rPr>
          <w:rFonts w:ascii="Calibri Light" w:hAnsi="Calibri Light"/>
        </w:rPr>
      </w:pPr>
    </w:p>
    <w:p w14:paraId="622FB769" w14:textId="77777777" w:rsidR="009E517D" w:rsidRPr="00C44653" w:rsidRDefault="2D38A6F6" w:rsidP="00035992">
      <w:pPr>
        <w:pStyle w:val="Nadpis2"/>
      </w:pPr>
      <w:r w:rsidRPr="003A2D99">
        <w:t>Podpůrné zdroje a administrativa</w:t>
      </w:r>
      <w:r w:rsidRPr="00C44653">
        <w:rPr>
          <w:b/>
          <w:bCs/>
          <w:color w:val="auto"/>
        </w:rPr>
        <w:t xml:space="preserve"> </w:t>
      </w:r>
    </w:p>
    <w:p w14:paraId="7BA2AA19" w14:textId="77777777" w:rsidR="009E517D" w:rsidRPr="00C44653" w:rsidRDefault="009E517D" w:rsidP="00155275">
      <w:pPr>
        <w:pStyle w:val="Nadpis3"/>
      </w:pPr>
      <w:r w:rsidRPr="00C44653">
        <w:t xml:space="preserve">Informační systém </w:t>
      </w:r>
    </w:p>
    <w:p w14:paraId="2B85BE45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1.12</w:t>
      </w:r>
    </w:p>
    <w:p w14:paraId="7EB381B5" w14:textId="110FF9D2" w:rsidR="00373E95" w:rsidRPr="00A03D9E" w:rsidRDefault="2D38A6F6" w:rsidP="00C446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A03D9E">
        <w:rPr>
          <w:rFonts w:ascii="Calibri Light" w:hAnsi="Calibri Light"/>
        </w:rPr>
        <w:lastRenderedPageBreak/>
        <w:t>UTB</w:t>
      </w:r>
      <w:r w:rsidR="00A03D9E" w:rsidRPr="00A03D9E">
        <w:rPr>
          <w:rFonts w:ascii="Calibri Light" w:hAnsi="Calibri Light"/>
        </w:rPr>
        <w:t xml:space="preserve"> ve Zlíně</w:t>
      </w:r>
      <w:r w:rsidRPr="00A03D9E">
        <w:rPr>
          <w:rFonts w:ascii="Calibri Light" w:hAnsi="Calibri Light"/>
        </w:rPr>
        <w:t xml:space="preserve"> má vybudován funkční informační systém a komunikační prostředky, které zajišťují přístup k přesným a srozumitelným informacím o studijních programech, pravidlech studia a požadavcích spojených se studiem.</w:t>
      </w:r>
    </w:p>
    <w:p w14:paraId="2B4CA789" w14:textId="7329F7B6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UTB </w:t>
      </w:r>
      <w:r w:rsidR="00A03D9E">
        <w:rPr>
          <w:rFonts w:ascii="Calibri Light" w:hAnsi="Calibri Light"/>
        </w:rPr>
        <w:t xml:space="preserve">ve Zlíně má s ohledem na to </w:t>
      </w:r>
      <w:r w:rsidRPr="00C44653">
        <w:rPr>
          <w:rFonts w:ascii="Calibri Light" w:hAnsi="Calibri Light"/>
        </w:rPr>
        <w:t>funkční informační systém studijní agendy IS/STAG, který používá od roku 2003. Tvůrcem IS/STAG je ZČU v Plzni a v současné době systém využívá 11 VVŠ v ČR.</w:t>
      </w:r>
    </w:p>
    <w:p w14:paraId="36C4009F" w14:textId="026D68AD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Informační systém IS/STAG pokrývá funkce od přijímacího řízení až po vydání diplomů, eviduje studenty prezenční a kombinované formy studia, studenty celoživotn</w:t>
      </w:r>
      <w:r w:rsidR="00290BED">
        <w:rPr>
          <w:rFonts w:ascii="Calibri Light" w:hAnsi="Calibri Light"/>
        </w:rPr>
        <w:t>ího vzdělávání a účastníky U3V.</w:t>
      </w:r>
    </w:p>
    <w:p w14:paraId="1858A30A" w14:textId="77777777" w:rsidR="00C44653" w:rsidRP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Informační systém studijní agendy IS/STAG poskytuje studentům (i uchazečům o studium) přesné a srozumitelné informace o studijních programech strukturovanou formou s uvedením všech potřebných údajů včetně vzdělávacích cílů. U odpovídajících studijních plánů mají studenti k dispozici kromě popisných údajů také přehlednou vizualizaci rozdělenou na jednotlivé semestry celého studia, s barevným rozlišením povinných, povinně volitelných a výběrových předmětů a jejich stručný popis obsahující název předmětu, kreditové ohodnocení, vyučovací rozsah a zakončení předmětu. Proklikem na sylabus pak studenti získají detailní popisy jednotlivých předmětů včetně cílů (anotace), požadavků na studenta, obsahu předmětu, vyučovacích a hodnotících metod, získaných způsobilostí.</w:t>
      </w:r>
    </w:p>
    <w:p w14:paraId="1B7370DB" w14:textId="71B9D217" w:rsidR="00C44653" w:rsidRDefault="00C44653" w:rsidP="00C44653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Všichni studenti mají umožněn dálkový, časově neomezený přístup k informacím studijní agendy IS/STAG prostřednictvím portálového rozhraní.</w:t>
      </w:r>
      <w:r w:rsidR="00A03D9E">
        <w:rPr>
          <w:rStyle w:val="Znakapoznpodarou"/>
          <w:rFonts w:ascii="Calibri Light" w:hAnsi="Calibri Light"/>
        </w:rPr>
        <w:footnoteReference w:id="12"/>
      </w:r>
      <w:r w:rsidRPr="00C44653">
        <w:rPr>
          <w:rFonts w:ascii="Calibri Light" w:hAnsi="Calibri Light"/>
        </w:rPr>
        <w:t xml:space="preserve"> Kromě vlastních zařízení s využitím kvalitní a rozsáhlé bezdrátové infrastruktury vybudované ve všech univerzitních objektech, mohou studenti využívat k přístupu počítačové učebny fakult a studovny v moderní knihovně, která nabízí 250 klientských stanic s dostupností od 8 do 20 hodin v pracovních dnech, od 8 do 14 hodin v sobotu.</w:t>
      </w:r>
    </w:p>
    <w:p w14:paraId="3F384EF4" w14:textId="341C9805" w:rsidR="00A03D9E" w:rsidRDefault="006503D2" w:rsidP="00376A31">
      <w:pPr>
        <w:jc w:val="both"/>
        <w:rPr>
          <w:rFonts w:ascii="Calibri Light" w:eastAsia="Times New Roman" w:hAnsi="Calibri Light"/>
        </w:rPr>
      </w:pPr>
      <w:r w:rsidRPr="00A03D9E">
        <w:rPr>
          <w:rFonts w:ascii="Calibri Light" w:hAnsi="Calibri Light"/>
        </w:rPr>
        <w:t xml:space="preserve">Prostřednictvím webových stránek UTB ve Zlíně </w:t>
      </w:r>
      <w:r w:rsidR="00A03D9E" w:rsidRPr="00A03D9E">
        <w:rPr>
          <w:rFonts w:ascii="Calibri Light" w:hAnsi="Calibri Light"/>
        </w:rPr>
        <w:t xml:space="preserve">mají studenti a uchazeči o studium přístup k přesným a </w:t>
      </w:r>
      <w:r w:rsidR="00802C11" w:rsidRPr="00A03D9E">
        <w:rPr>
          <w:rFonts w:ascii="Calibri Light" w:eastAsia="Times New Roman" w:hAnsi="Calibri Light"/>
        </w:rPr>
        <w:t>přesným a srozumitelným informacím o pravidlech studia</w:t>
      </w:r>
      <w:r w:rsidR="00A03D9E" w:rsidRPr="00A03D9E">
        <w:rPr>
          <w:rFonts w:ascii="Calibri Light" w:eastAsia="Times New Roman" w:hAnsi="Calibri Light"/>
        </w:rPr>
        <w:t xml:space="preserve"> a požadavcích spojených se studiem, které jsou součástí norem UTB ve Zlíně</w:t>
      </w:r>
      <w:r w:rsidR="00A03D9E" w:rsidRPr="00A03D9E">
        <w:rPr>
          <w:rStyle w:val="Znakapoznpodarou"/>
          <w:rFonts w:ascii="Calibri Light" w:eastAsia="Times New Roman" w:hAnsi="Calibri Light"/>
        </w:rPr>
        <w:footnoteReference w:id="13"/>
      </w:r>
      <w:r w:rsidR="00A03D9E" w:rsidRPr="00A03D9E">
        <w:rPr>
          <w:rFonts w:ascii="Calibri Light" w:eastAsia="Times New Roman" w:hAnsi="Calibri Light"/>
        </w:rPr>
        <w:t>, případně které jsou součástí norem některé z fakult UTB ve Zlíně.</w:t>
      </w:r>
      <w:r w:rsidR="00376A31">
        <w:rPr>
          <w:rStyle w:val="Znakapoznpodarou"/>
          <w:rFonts w:ascii="Calibri Light" w:eastAsia="Times New Roman" w:hAnsi="Calibri Light"/>
        </w:rPr>
        <w:footnoteReference w:id="14"/>
      </w:r>
    </w:p>
    <w:p w14:paraId="745A1493" w14:textId="7F03707F" w:rsidR="00802C11" w:rsidRPr="00376A31" w:rsidRDefault="00376A31" w:rsidP="00376A31">
      <w:pPr>
        <w:jc w:val="both"/>
        <w:rPr>
          <w:rFonts w:ascii="Calibri Light" w:eastAsia="Times New Roman" w:hAnsi="Calibri Light"/>
        </w:rPr>
      </w:pPr>
      <w:r w:rsidRPr="00376A31">
        <w:rPr>
          <w:rFonts w:ascii="Calibri Light" w:eastAsia="Times New Roman" w:hAnsi="Calibri Light"/>
        </w:rPr>
        <w:t>Na webových stránkách UTB jsou rovněž k dispozici veškeré relevantní informace týkající se informačních</w:t>
      </w:r>
      <w:r w:rsidR="00802C11" w:rsidRPr="00376A31">
        <w:rPr>
          <w:rFonts w:ascii="Calibri Light" w:eastAsia="Times New Roman" w:hAnsi="Calibri Light"/>
        </w:rPr>
        <w:t xml:space="preserve"> a poradens</w:t>
      </w:r>
      <w:r w:rsidRPr="00376A31">
        <w:rPr>
          <w:rFonts w:ascii="Calibri Light" w:eastAsia="Times New Roman" w:hAnsi="Calibri Light"/>
        </w:rPr>
        <w:t>kých</w:t>
      </w:r>
      <w:r w:rsidR="00802C11" w:rsidRPr="00376A31">
        <w:rPr>
          <w:rFonts w:ascii="Calibri Light" w:eastAsia="Times New Roman" w:hAnsi="Calibri Light"/>
        </w:rPr>
        <w:t xml:space="preserve"> služ</w:t>
      </w:r>
      <w:r w:rsidRPr="00376A31">
        <w:rPr>
          <w:rFonts w:ascii="Calibri Light" w:eastAsia="Times New Roman" w:hAnsi="Calibri Light"/>
        </w:rPr>
        <w:t>e</w:t>
      </w:r>
      <w:r w:rsidR="00802C11" w:rsidRPr="00376A31">
        <w:rPr>
          <w:rFonts w:ascii="Calibri Light" w:eastAsia="Times New Roman" w:hAnsi="Calibri Light"/>
        </w:rPr>
        <w:t>b</w:t>
      </w:r>
      <w:r w:rsidRPr="00376A31">
        <w:rPr>
          <w:rFonts w:ascii="Calibri Light" w:eastAsia="Times New Roman" w:hAnsi="Calibri Light"/>
        </w:rPr>
        <w:t xml:space="preserve"> souvisejících</w:t>
      </w:r>
      <w:r w:rsidR="00802C11" w:rsidRPr="00376A31">
        <w:rPr>
          <w:rFonts w:ascii="Calibri Light" w:eastAsia="Times New Roman" w:hAnsi="Calibri Light"/>
        </w:rPr>
        <w:t xml:space="preserve"> se studiem a možností uplatnění absolventů studijních programů v</w:t>
      </w:r>
      <w:r w:rsidRPr="00376A31">
        <w:rPr>
          <w:rFonts w:ascii="Calibri Light" w:eastAsia="Times New Roman" w:hAnsi="Calibri Light"/>
        </w:rPr>
        <w:t> </w:t>
      </w:r>
      <w:r w:rsidR="00802C11" w:rsidRPr="00376A31">
        <w:rPr>
          <w:rFonts w:ascii="Calibri Light" w:eastAsia="Times New Roman" w:hAnsi="Calibri Light"/>
        </w:rPr>
        <w:t>praxi</w:t>
      </w:r>
      <w:r w:rsidRPr="00376A31">
        <w:rPr>
          <w:rFonts w:ascii="Calibri Light" w:eastAsia="Times New Roman" w:hAnsi="Calibri Light"/>
        </w:rPr>
        <w:t>. Ty jsou poskytovány jak „Job centrem UTB“</w:t>
      </w:r>
      <w:r w:rsidRPr="00376A31">
        <w:rPr>
          <w:rStyle w:val="Znakapoznpodarou"/>
          <w:rFonts w:ascii="Calibri Light" w:eastAsia="Times New Roman" w:hAnsi="Calibri Light"/>
        </w:rPr>
        <w:footnoteReference w:id="15"/>
      </w:r>
      <w:r w:rsidRPr="00376A31">
        <w:rPr>
          <w:rFonts w:ascii="Calibri Light" w:eastAsia="Times New Roman" w:hAnsi="Calibri Light"/>
        </w:rPr>
        <w:t>, které bylo pro tuto činnost specializovaně zřízeno, tak jeho portálem s nabídkami pracovních příležitostí, stáží a brigád.</w:t>
      </w:r>
      <w:r w:rsidRPr="00376A31">
        <w:rPr>
          <w:rStyle w:val="Znakapoznpodarou"/>
          <w:rFonts w:ascii="Calibri Light" w:eastAsia="Times New Roman" w:hAnsi="Calibri Light"/>
        </w:rPr>
        <w:footnoteReference w:id="16"/>
      </w:r>
      <w:r w:rsidRPr="00376A31">
        <w:rPr>
          <w:rFonts w:ascii="Calibri Light" w:eastAsia="Times New Roman" w:hAnsi="Calibri Light"/>
        </w:rPr>
        <w:t xml:space="preserve"> V rámci Job centra UTB</w:t>
      </w:r>
      <w:r>
        <w:rPr>
          <w:rFonts w:ascii="Calibri Light" w:eastAsia="Times New Roman" w:hAnsi="Calibri Light"/>
        </w:rPr>
        <w:t xml:space="preserve"> také</w:t>
      </w:r>
      <w:r w:rsidRPr="00376A31">
        <w:rPr>
          <w:rFonts w:ascii="Calibri Light" w:eastAsia="Times New Roman" w:hAnsi="Calibri Light"/>
        </w:rPr>
        <w:t xml:space="preserve"> působí Akademická poradna UTB, která má svůj vlastní informační modul.</w:t>
      </w:r>
      <w:r w:rsidRPr="00376A31">
        <w:rPr>
          <w:rStyle w:val="Znakapoznpodarou"/>
          <w:rFonts w:ascii="Calibri Light" w:eastAsia="Times New Roman" w:hAnsi="Calibri Light"/>
        </w:rPr>
        <w:footnoteReference w:id="17"/>
      </w:r>
    </w:p>
    <w:p w14:paraId="477DC22A" w14:textId="77777777" w:rsidR="00373E95" w:rsidRPr="00C44653" w:rsidRDefault="00373E95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4D347054" w14:textId="77777777" w:rsidR="009E517D" w:rsidRPr="00C44653" w:rsidRDefault="009E517D" w:rsidP="00C80B17">
      <w:pPr>
        <w:pStyle w:val="Nadpis3"/>
      </w:pPr>
      <w:r w:rsidRPr="00C44653">
        <w:t xml:space="preserve">Knihovny a elektronické zdroje </w:t>
      </w:r>
    </w:p>
    <w:p w14:paraId="7C2D89E0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1.13</w:t>
      </w:r>
    </w:p>
    <w:p w14:paraId="31D75356" w14:textId="100B0045" w:rsidR="00A75026" w:rsidRPr="00C44653" w:rsidRDefault="2D38A6F6" w:rsidP="00E40CFA">
      <w:pPr>
        <w:spacing w:before="120" w:after="120"/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UTB disponuje moderním a rozsáhlým systémem elektronických zdrojů určených ke vzdělávací a tvůrčí činnosti, stejně jako odpovídajícími knihovními službami. Všechny služby knihoven a elektronické zdroje pro výuku jsou s přihlédnutím k typu a případnému profilu studijního programu dostatečné a dostupné studentům a akademickým pracovníkům.</w:t>
      </w:r>
    </w:p>
    <w:p w14:paraId="58E39979" w14:textId="3A1F795F" w:rsidR="00A75026" w:rsidRPr="00C44653" w:rsidRDefault="00A75026" w:rsidP="2D38A6F6">
      <w:pPr>
        <w:jc w:val="both"/>
        <w:rPr>
          <w:rFonts w:ascii="Calibri Light" w:hAnsi="Calibri Light"/>
          <w:i/>
        </w:rPr>
      </w:pPr>
      <w:r w:rsidRPr="00C44653">
        <w:rPr>
          <w:rFonts w:ascii="Calibri Light" w:hAnsi="Calibri Light"/>
          <w:i/>
        </w:rPr>
        <w:t>Dostupnost knihovního fondu</w:t>
      </w:r>
    </w:p>
    <w:p w14:paraId="7EDEC37F" w14:textId="57F6CB05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lastRenderedPageBreak/>
        <w:t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</w:t>
      </w:r>
    </w:p>
    <w:p w14:paraId="3C6A5A4E" w14:textId="77777777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</w:t>
      </w:r>
    </w:p>
    <w:p w14:paraId="009AC19A" w14:textId="77777777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>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</w:t>
      </w:r>
    </w:p>
    <w:p w14:paraId="7FBFC71B" w14:textId="7BC6CEE6" w:rsidR="004E64C0" w:rsidRPr="00C44653" w:rsidRDefault="2D38A6F6" w:rsidP="2D38A6F6">
      <w:pPr>
        <w:jc w:val="both"/>
        <w:rPr>
          <w:rStyle w:val="Hypertextovodkaz"/>
          <w:rFonts w:ascii="Calibri Light" w:hAnsi="Calibri Light"/>
          <w:color w:val="auto"/>
        </w:rPr>
      </w:pPr>
      <w:r w:rsidRPr="00C44653">
        <w:rPr>
          <w:rFonts w:ascii="Calibri Light" w:hAnsi="Calibri Light"/>
        </w:rPr>
        <w:t xml:space="preserve">V knihovním fondu je více než 130 000 knih, přičemž roční přírůstek každoročně přesahuje 5 000 knižních jednotek. Stále více knih je dostupných v elektronické podobě. Důležitá je zejména vysoká aktuálnost knihovního fondu, který je </w:t>
      </w:r>
      <w:r w:rsidRPr="00C44653">
        <w:rPr>
          <w:rFonts w:ascii="Calibri Light" w:hAnsi="Calibri Light"/>
          <w:color w:val="00B050"/>
        </w:rPr>
        <w:t>n</w:t>
      </w:r>
      <w:r w:rsidRPr="00C44653">
        <w:rPr>
          <w:rFonts w:ascii="Calibri Light" w:hAnsi="Calibri Light"/>
        </w:rPr>
        <w:t>eustále doplňován. Knihovna odebírá více než 200 periodik v tištěné podobě. Mimo tištěné časopisy knihovna zpřístupňuje cca.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</w:t>
      </w:r>
      <w:r w:rsidR="00376A31">
        <w:rPr>
          <w:rFonts w:ascii="Calibri Light" w:hAnsi="Calibri Light"/>
        </w:rPr>
        <w:t>.</w:t>
      </w:r>
      <w:r w:rsidR="00376A31">
        <w:rPr>
          <w:rStyle w:val="Znakapoznpodarou"/>
          <w:rFonts w:ascii="Calibri Light" w:hAnsi="Calibri Light"/>
        </w:rPr>
        <w:footnoteReference w:id="18"/>
      </w:r>
      <w:r w:rsidRPr="00C44653">
        <w:rPr>
          <w:rFonts w:ascii="Calibri Light" w:hAnsi="Calibri Light"/>
        </w:rPr>
        <w:t xml:space="preserve"> Práce jsou zde zpravidla dostupné volně v plném textu. Kromě toho provozuje knihovna také repozitář publikační činnosti akademických pracovníků univerzity</w:t>
      </w:r>
      <w:r w:rsidR="00376A31">
        <w:rPr>
          <w:rFonts w:ascii="Calibri Light" w:hAnsi="Calibri Light"/>
        </w:rPr>
        <w:t>.</w:t>
      </w:r>
      <w:r w:rsidR="00376A31">
        <w:rPr>
          <w:rStyle w:val="Znakapoznpodarou"/>
          <w:rFonts w:ascii="Calibri Light" w:hAnsi="Calibri Light"/>
        </w:rPr>
        <w:footnoteReference w:id="19"/>
      </w:r>
    </w:p>
    <w:p w14:paraId="7A4C6E1A" w14:textId="2F44FE01" w:rsidR="004E64C0" w:rsidRPr="00C44653" w:rsidRDefault="2D38A6F6" w:rsidP="2D38A6F6">
      <w:pPr>
        <w:rPr>
          <w:rFonts w:ascii="Calibri Light" w:hAnsi="Calibri Light"/>
          <w:i/>
          <w:iCs/>
        </w:rPr>
      </w:pPr>
      <w:r w:rsidRPr="00C44653">
        <w:rPr>
          <w:rFonts w:ascii="Calibri Light" w:hAnsi="Calibri Light"/>
          <w:i/>
          <w:iCs/>
        </w:rPr>
        <w:t>Dostupnost elektronických zdrojů</w:t>
      </w:r>
    </w:p>
    <w:p w14:paraId="7F840F04" w14:textId="77777777" w:rsidR="004E64C0" w:rsidRPr="00C44653" w:rsidRDefault="2D38A6F6" w:rsidP="2D38A6F6">
      <w:pPr>
        <w:jc w:val="both"/>
        <w:rPr>
          <w:rFonts w:ascii="Calibri Light" w:hAnsi="Calibri Light"/>
        </w:rPr>
      </w:pPr>
      <w:r w:rsidRPr="00C44653">
        <w:rPr>
          <w:rFonts w:ascii="Calibri Light" w:hAnsi="Calibri Light"/>
        </w:rPr>
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Veškeré informační zdroje jsou dostupné skrze moderní centrální portál Xerxes </w:t>
      </w:r>
      <w:hyperlink r:id="rId9">
        <w:r w:rsidRPr="00C44653">
          <w:rPr>
            <w:rStyle w:val="Hypertextovodkaz"/>
            <w:rFonts w:ascii="Calibri Light" w:hAnsi="Calibri Light"/>
            <w:color w:val="auto"/>
          </w:rPr>
          <w:t>http://portal.k.utb.cz</w:t>
        </w:r>
      </w:hyperlink>
      <w:r w:rsidRPr="00C44653">
        <w:rPr>
          <w:rFonts w:ascii="Calibri Light" w:hAnsi="Calibri Light"/>
        </w:rPr>
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</w:t>
      </w:r>
      <w:r w:rsidRPr="00C44653">
        <w:rPr>
          <w:rFonts w:ascii="Calibri Light" w:hAnsi="Calibri Light"/>
          <w:color w:val="00B050"/>
        </w:rPr>
        <w:t>v</w:t>
      </w:r>
      <w:r w:rsidRPr="00C44653">
        <w:rPr>
          <w:rFonts w:ascii="Calibri Light" w:hAnsi="Calibri Light"/>
        </w:rPr>
        <w:t xml:space="preserve">zdáleného přístupu. </w:t>
      </w:r>
    </w:p>
    <w:p w14:paraId="7CB312EE" w14:textId="781D592C" w:rsidR="004E64C0" w:rsidRPr="00C44653" w:rsidRDefault="2D38A6F6" w:rsidP="2D38A6F6">
      <w:pPr>
        <w:rPr>
          <w:rFonts w:ascii="Calibri Light" w:hAnsi="Calibri Light"/>
        </w:rPr>
      </w:pPr>
      <w:r w:rsidRPr="00C44653">
        <w:rPr>
          <w:rFonts w:ascii="Calibri Light" w:hAnsi="Calibri Light"/>
        </w:rPr>
        <w:t>Konkrétní dostupné databáze</w:t>
      </w:r>
      <w:r w:rsidR="00A75026" w:rsidRPr="00C44653">
        <w:rPr>
          <w:rStyle w:val="Znakapoznpodarou"/>
          <w:rFonts w:ascii="Calibri Light" w:hAnsi="Calibri Light"/>
        </w:rPr>
        <w:footnoteReference w:id="20"/>
      </w:r>
      <w:r w:rsidRPr="00C44653">
        <w:rPr>
          <w:rFonts w:ascii="Calibri Light" w:hAnsi="Calibri Light"/>
        </w:rPr>
        <w:t>:</w:t>
      </w:r>
    </w:p>
    <w:p w14:paraId="30D5F0A6" w14:textId="77777777" w:rsidR="004E64C0" w:rsidRPr="00C44653" w:rsidRDefault="2D38A6F6" w:rsidP="2D38A6F6">
      <w:pPr>
        <w:pStyle w:val="Odstavecseseznamem"/>
        <w:numPr>
          <w:ilvl w:val="0"/>
          <w:numId w:val="28"/>
        </w:numPr>
        <w:spacing w:line="256" w:lineRule="auto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t>Citační databáze Web of Science a Scopus</w:t>
      </w:r>
    </w:p>
    <w:p w14:paraId="5FEAAE38" w14:textId="77777777" w:rsidR="004E64C0" w:rsidRPr="00C44653" w:rsidRDefault="2D38A6F6" w:rsidP="2D38A6F6">
      <w:pPr>
        <w:pStyle w:val="Odstavecseseznamem"/>
        <w:numPr>
          <w:ilvl w:val="0"/>
          <w:numId w:val="28"/>
        </w:numPr>
        <w:spacing w:line="256" w:lineRule="auto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t>Multioborové kolekce elektronických časopisů Elsevier ScienceDirect, Wiley Online Library, SpringerLink</w:t>
      </w:r>
    </w:p>
    <w:p w14:paraId="724AD713" w14:textId="77777777" w:rsidR="004E64C0" w:rsidRPr="00C44653" w:rsidRDefault="2D38A6F6" w:rsidP="2D38A6F6">
      <w:pPr>
        <w:pStyle w:val="Odstavecseseznamem"/>
        <w:numPr>
          <w:ilvl w:val="0"/>
          <w:numId w:val="28"/>
        </w:numPr>
        <w:spacing w:line="256" w:lineRule="auto"/>
        <w:rPr>
          <w:rFonts w:ascii="Calibri Light" w:hAnsi="Calibri Light"/>
          <w:color w:val="000000" w:themeColor="text1"/>
        </w:rPr>
      </w:pPr>
      <w:r w:rsidRPr="00C44653">
        <w:rPr>
          <w:rFonts w:ascii="Calibri Light" w:hAnsi="Calibri Light"/>
        </w:rPr>
        <w:lastRenderedPageBreak/>
        <w:t>Multioborové plnotextové databáze Ebsco a ProQuest</w:t>
      </w:r>
    </w:p>
    <w:p w14:paraId="0842322B" w14:textId="77777777" w:rsidR="004E64C0" w:rsidRPr="00C44653" w:rsidRDefault="004E64C0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</w:p>
    <w:p w14:paraId="7E6B864B" w14:textId="77777777" w:rsidR="009E517D" w:rsidRPr="00C44653" w:rsidRDefault="009E517D" w:rsidP="00C80B17">
      <w:pPr>
        <w:pStyle w:val="Nadpis3"/>
      </w:pPr>
      <w:r w:rsidRPr="00C44653">
        <w:t xml:space="preserve">Studium studentů se specifickými potřebami </w:t>
      </w:r>
    </w:p>
    <w:p w14:paraId="2C1888BB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1.14</w:t>
      </w:r>
    </w:p>
    <w:p w14:paraId="0749530E" w14:textId="725EA4E4" w:rsidR="00D016F2" w:rsidRPr="00290BED" w:rsidRDefault="00A75026" w:rsidP="00D016F2">
      <w:pPr>
        <w:jc w:val="both"/>
        <w:rPr>
          <w:rFonts w:ascii="Calibri Light" w:hAnsi="Calibri Light" w:cs="Times New Roman"/>
          <w:iCs/>
        </w:rPr>
      </w:pPr>
      <w:r w:rsidRPr="00290BED">
        <w:rPr>
          <w:rFonts w:ascii="Calibri Light" w:hAnsi="Calibri Light"/>
        </w:rPr>
        <w:t xml:space="preserve">UTB ve Zlíně zajišťuje dostupné služby, stipendia a další podpůrná opatření pro vyrovnání příležitostí studovat na vysoké škole pro studenty se specifickými potřebami. </w:t>
      </w:r>
      <w:r w:rsidR="00290BED" w:rsidRPr="00290BED">
        <w:rPr>
          <w:rFonts w:ascii="Calibri Light" w:hAnsi="Calibri Light"/>
        </w:rPr>
        <w:t xml:space="preserve">Danou problematiku upravuje směrnice rektora </w:t>
      </w:r>
      <w:r w:rsidR="00290BED" w:rsidRPr="00290BED">
        <w:rPr>
          <w:rStyle w:val="Siln"/>
          <w:rFonts w:ascii="Calibri Light" w:hAnsi="Calibri Light"/>
          <w:b w:val="0"/>
          <w:i/>
        </w:rPr>
        <w:t>Podpora uchazečů a studentů se specifickými potřebami na Univerzitě Tomáše Bati ve Zlíně</w:t>
      </w:r>
      <w:r w:rsidR="00290BED" w:rsidRPr="00290BED">
        <w:rPr>
          <w:rStyle w:val="Siln"/>
          <w:rFonts w:ascii="Calibri Light" w:hAnsi="Calibri Light"/>
          <w:b w:val="0"/>
        </w:rPr>
        <w:t xml:space="preserve"> č. 12/2015.</w:t>
      </w:r>
      <w:r w:rsidR="00290BED" w:rsidRPr="00290BED">
        <w:rPr>
          <w:rStyle w:val="Znakapoznpodarou"/>
          <w:rFonts w:ascii="Calibri Light" w:hAnsi="Calibri Light"/>
          <w:bCs/>
        </w:rPr>
        <w:footnoteReference w:id="21"/>
      </w:r>
      <w:r w:rsidR="00290BED" w:rsidRPr="00290BED">
        <w:rPr>
          <w:rStyle w:val="Siln"/>
          <w:rFonts w:ascii="Calibri Light" w:hAnsi="Calibri Light"/>
        </w:rPr>
        <w:t xml:space="preserve"> </w:t>
      </w:r>
      <w:r w:rsidR="00D016F2" w:rsidRPr="00290BED">
        <w:rPr>
          <w:rFonts w:ascii="Calibri Light" w:hAnsi="Calibri Light" w:cs="Times New Roman"/>
          <w:iCs/>
        </w:rPr>
        <w:t>Pro uchazeče o studium a studenty se specifickými potřebami na UTB ve Zlíně je k dispozici nabídka informačních a poradenských služeb souvisejících se studiem a s možností uplatnění absolventů studijních programů v praxi.</w:t>
      </w:r>
    </w:p>
    <w:p w14:paraId="436D77C1" w14:textId="18F4AC17" w:rsidR="00D016F2" w:rsidRPr="00D016F2" w:rsidRDefault="00D016F2" w:rsidP="00D016F2">
      <w:pPr>
        <w:jc w:val="both"/>
        <w:rPr>
          <w:rFonts w:ascii="Calibri Light" w:hAnsi="Calibri Light"/>
        </w:rPr>
      </w:pPr>
      <w:r w:rsidRPr="00D016F2">
        <w:rPr>
          <w:rFonts w:ascii="Calibri Light" w:hAnsi="Calibri Light" w:cs="Times New Roman"/>
          <w:iCs/>
        </w:rPr>
        <w:t xml:space="preserve">V prvé řadě se jedná o </w:t>
      </w:r>
      <w:r w:rsidRPr="00290BED">
        <w:rPr>
          <w:rFonts w:ascii="Calibri Light" w:hAnsi="Calibri Light"/>
          <w:i/>
        </w:rPr>
        <w:t>Akademickou poradna UTB ve Zlíně</w:t>
      </w:r>
      <w:r w:rsidRPr="00D016F2">
        <w:rPr>
          <w:rFonts w:ascii="Calibri Light" w:hAnsi="Calibri Light"/>
        </w:rPr>
        <w:t xml:space="preserve"> (dále jen APO), která představuje celouniverzitní pracoviště pro pomoc studentům UTB ve Zlíně</w:t>
      </w:r>
      <w:r w:rsidR="00290BED">
        <w:rPr>
          <w:rFonts w:ascii="Calibri Light" w:hAnsi="Calibri Light"/>
        </w:rPr>
        <w:t>, studenty</w:t>
      </w:r>
      <w:r w:rsidRPr="00D016F2">
        <w:rPr>
          <w:rFonts w:ascii="Calibri Light" w:hAnsi="Calibri Light"/>
        </w:rPr>
        <w:t xml:space="preserve"> se specifickými potřebami</w:t>
      </w:r>
      <w:r w:rsidR="00290BED">
        <w:rPr>
          <w:rFonts w:ascii="Calibri Light" w:hAnsi="Calibri Light"/>
        </w:rPr>
        <w:t xml:space="preserve"> (dále jen SVP)</w:t>
      </w:r>
      <w:r w:rsidRPr="00D016F2">
        <w:rPr>
          <w:rFonts w:ascii="Calibri Light" w:hAnsi="Calibri Light"/>
        </w:rPr>
        <w:t>, vyučujícím a zaměstnancům UTB ve Zlíně. Hlavním úkolem je zajišťovat, aby studijní obory akreditované na univerzitě byly v největší možné míře přístupné i studentům nevidomým a slabozrakým, neslyšícím a nedoslýchavým, s pohybovým handicapem, psychickými a dalšími obtížemi.</w:t>
      </w:r>
    </w:p>
    <w:p w14:paraId="2779A5D2" w14:textId="0EE98D70" w:rsidR="00D016F2" w:rsidRPr="00D016F2" w:rsidRDefault="00D016F2" w:rsidP="00D016F2">
      <w:pPr>
        <w:jc w:val="both"/>
        <w:rPr>
          <w:rFonts w:ascii="Calibri Light" w:hAnsi="Calibri Light"/>
        </w:rPr>
      </w:pPr>
      <w:r w:rsidRPr="00D016F2">
        <w:rPr>
          <w:rFonts w:ascii="Calibri Light" w:hAnsi="Calibri Light"/>
        </w:rPr>
        <w:t xml:space="preserve">Nad rámec služeb APO je uchazečům </w:t>
      </w:r>
      <w:r w:rsidR="00290BED">
        <w:rPr>
          <w:rFonts w:ascii="Calibri Light" w:hAnsi="Calibri Light"/>
        </w:rPr>
        <w:t xml:space="preserve">s SPV </w:t>
      </w:r>
      <w:r w:rsidRPr="00D016F2">
        <w:rPr>
          <w:rFonts w:ascii="Calibri Light" w:hAnsi="Calibri Light"/>
        </w:rPr>
        <w:t>o studium na UTB ve Zlíně poskytovány služby týkající se: předávání inform</w:t>
      </w:r>
      <w:r w:rsidR="00290BED">
        <w:rPr>
          <w:rFonts w:ascii="Calibri Light" w:hAnsi="Calibri Light"/>
        </w:rPr>
        <w:t>ací</w:t>
      </w:r>
      <w:r w:rsidRPr="00D016F2">
        <w:rPr>
          <w:rFonts w:ascii="Calibri Light" w:hAnsi="Calibri Light"/>
        </w:rPr>
        <w:t xml:space="preserve"> již před přihlášením na daný obor, informování o možnosti přítomnosti osobního asistenta nebo přepisovatelského servisu v průběhu přijímacího řízení, navýšení časové dotace nad stanovený limit, použití vlastního PC nebo speciálních psacích potřeb</w:t>
      </w:r>
      <w:r w:rsidR="00290BED">
        <w:rPr>
          <w:rFonts w:ascii="Calibri Light" w:hAnsi="Calibri Light"/>
        </w:rPr>
        <w:t xml:space="preserve">. Dále </w:t>
      </w:r>
      <w:r w:rsidRPr="00D016F2">
        <w:rPr>
          <w:rFonts w:ascii="Calibri Light" w:hAnsi="Calibri Light"/>
        </w:rPr>
        <w:t xml:space="preserve">je </w:t>
      </w:r>
      <w:r w:rsidR="00290BED">
        <w:rPr>
          <w:rFonts w:ascii="Calibri Light" w:hAnsi="Calibri Light"/>
        </w:rPr>
        <w:t xml:space="preserve">pro ně </w:t>
      </w:r>
      <w:r w:rsidRPr="00D016F2">
        <w:rPr>
          <w:rFonts w:ascii="Calibri Light" w:hAnsi="Calibri Light"/>
        </w:rPr>
        <w:t>zajištěna bezbariérovost budovy a kompenzační pomůcky (dle individuální potřeby) a asistenční služba.</w:t>
      </w:r>
    </w:p>
    <w:p w14:paraId="1C6D5F58" w14:textId="03A226EA" w:rsidR="00D016F2" w:rsidRPr="00D016F2" w:rsidRDefault="00D016F2" w:rsidP="00D016F2">
      <w:pPr>
        <w:jc w:val="both"/>
        <w:rPr>
          <w:rFonts w:ascii="Calibri Light" w:hAnsi="Calibri Light"/>
        </w:rPr>
      </w:pPr>
      <w:r w:rsidRPr="00D016F2">
        <w:rPr>
          <w:rFonts w:ascii="Calibri Light" w:hAnsi="Calibri Light"/>
        </w:rPr>
        <w:t>V případě studia studentů s</w:t>
      </w:r>
      <w:r w:rsidR="00290BED">
        <w:rPr>
          <w:rFonts w:ascii="Calibri Light" w:hAnsi="Calibri Light"/>
        </w:rPr>
        <w:t xml:space="preserve"> SPV</w:t>
      </w:r>
      <w:r w:rsidRPr="00D016F2">
        <w:rPr>
          <w:rFonts w:ascii="Calibri Light" w:hAnsi="Calibri Light"/>
        </w:rPr>
        <w:t xml:space="preserve"> mohou studenti využívat následujících služeb poskytovaných UTB ve Zlíně: konzultace s APO, </w:t>
      </w:r>
      <w:r w:rsidR="00290BED" w:rsidRPr="00D016F2">
        <w:rPr>
          <w:rFonts w:ascii="Calibri Light" w:hAnsi="Calibri Light"/>
        </w:rPr>
        <w:t>zprac</w:t>
      </w:r>
      <w:r w:rsidR="00290BED">
        <w:rPr>
          <w:rFonts w:ascii="Calibri Light" w:hAnsi="Calibri Light"/>
        </w:rPr>
        <w:t>ování funkční diagnostiky od</w:t>
      </w:r>
      <w:r w:rsidR="00290BED" w:rsidRPr="00D016F2">
        <w:rPr>
          <w:rFonts w:ascii="Calibri Light" w:hAnsi="Calibri Light"/>
        </w:rPr>
        <w:t xml:space="preserve"> </w:t>
      </w:r>
      <w:r w:rsidRPr="00D016F2">
        <w:rPr>
          <w:rFonts w:ascii="Calibri Light" w:hAnsi="Calibri Light"/>
        </w:rPr>
        <w:t>speciální</w:t>
      </w:r>
      <w:r w:rsidR="00290BED">
        <w:rPr>
          <w:rFonts w:ascii="Calibri Light" w:hAnsi="Calibri Light"/>
        </w:rPr>
        <w:t>ho</w:t>
      </w:r>
      <w:r w:rsidRPr="00D016F2">
        <w:rPr>
          <w:rFonts w:ascii="Calibri Light" w:hAnsi="Calibri Light"/>
        </w:rPr>
        <w:t xml:space="preserve"> pedagog</w:t>
      </w:r>
      <w:r w:rsidR="00290BED">
        <w:rPr>
          <w:rFonts w:ascii="Calibri Light" w:hAnsi="Calibri Light"/>
        </w:rPr>
        <w:t>a</w:t>
      </w:r>
      <w:r w:rsidRPr="00D016F2">
        <w:rPr>
          <w:rFonts w:ascii="Calibri Light" w:hAnsi="Calibri Light"/>
        </w:rPr>
        <w:t xml:space="preserve">, spolupráce s tutorem (příp. fakultním koordinátorem) – zohlednění a doporučení pro studium konkrétních předmětů, </w:t>
      </w:r>
      <w:r w:rsidR="00290BED">
        <w:rPr>
          <w:rFonts w:ascii="Calibri Light" w:hAnsi="Calibri Light"/>
        </w:rPr>
        <w:t xml:space="preserve">zprostředkování individuálního </w:t>
      </w:r>
      <w:r w:rsidRPr="00D016F2">
        <w:rPr>
          <w:rFonts w:ascii="Calibri Light" w:hAnsi="Calibri Light"/>
        </w:rPr>
        <w:t>kontakt</w:t>
      </w:r>
      <w:r w:rsidR="00290BED">
        <w:rPr>
          <w:rFonts w:ascii="Calibri Light" w:hAnsi="Calibri Light"/>
        </w:rPr>
        <w:t>u</w:t>
      </w:r>
      <w:r w:rsidRPr="00D016F2">
        <w:rPr>
          <w:rFonts w:ascii="Calibri Light" w:hAnsi="Calibri Light"/>
        </w:rPr>
        <w:t xml:space="preserve"> s vyučujícími, konzultace</w:t>
      </w:r>
      <w:r w:rsidR="00290BED">
        <w:rPr>
          <w:rFonts w:ascii="Calibri Light" w:hAnsi="Calibri Light"/>
        </w:rPr>
        <w:t xml:space="preserve"> ohledně doporučení pro studenty</w:t>
      </w:r>
      <w:r w:rsidRPr="00D016F2">
        <w:rPr>
          <w:rFonts w:ascii="Calibri Light" w:hAnsi="Calibri Light"/>
        </w:rPr>
        <w:t xml:space="preserve"> se SP</w:t>
      </w:r>
      <w:r w:rsidR="00290BED">
        <w:rPr>
          <w:rFonts w:ascii="Calibri Light" w:hAnsi="Calibri Light"/>
        </w:rPr>
        <w:t>V</w:t>
      </w:r>
      <w:r w:rsidRPr="00D016F2">
        <w:rPr>
          <w:rFonts w:ascii="Calibri Light" w:hAnsi="Calibri Light"/>
        </w:rPr>
        <w:t xml:space="preserve">, komunikace se všemi zúčastněnými v průběhu celého studia. Student má dále možnost využití technických pomůcek k získávání informací – diktafon, PC (možnost zapůjčení), dotykové obrazovky, má k dispozici učební podklady v elektronické podobě, které si může vytisknout a dopisovat si do nich poznámky. Studentům </w:t>
      </w:r>
      <w:r w:rsidR="00290BED">
        <w:rPr>
          <w:rFonts w:ascii="Calibri Light" w:hAnsi="Calibri Light"/>
        </w:rPr>
        <w:t>s SPV</w:t>
      </w:r>
      <w:r w:rsidRPr="00D016F2">
        <w:rPr>
          <w:rFonts w:ascii="Calibri Light" w:hAnsi="Calibri Light"/>
        </w:rPr>
        <w:t xml:space="preserve"> je rovněž nabízena: možnost alternativního plnění aktivit spojených se studiem tam, kde je to možné vzhledem k získání dovedností a znalostí srovnatelných s intaktní populací, možnost studijní asistence při manipulaci s přístroji, stroji, laboratorních pracích, možnost využití didaktických a kompenzačních pomůcek. V neposlední řadě je zajištěn individuální přístup jednotlivých vyučujících a upraveny podmínky při skládání zkoušek, např. delší časový limit, ústní zkoušení, asistent zapisovatel.</w:t>
      </w:r>
    </w:p>
    <w:p w14:paraId="1D5C6241" w14:textId="06136F2C" w:rsidR="00C14C43" w:rsidRDefault="00D016F2" w:rsidP="00A75026">
      <w:pPr>
        <w:jc w:val="both"/>
        <w:rPr>
          <w:rFonts w:ascii="Calibri Light" w:hAnsi="Calibri Light"/>
          <w:color w:val="000000" w:themeColor="text1"/>
        </w:rPr>
      </w:pPr>
      <w:r w:rsidRPr="00D016F2">
        <w:rPr>
          <w:rFonts w:ascii="Calibri Light" w:hAnsi="Calibri Light"/>
          <w:color w:val="000000" w:themeColor="text1"/>
        </w:rPr>
        <w:t xml:space="preserve">V současné době (červenec 2017 – červen 2022) pak na UTB ver Zlíně probíhá realizace Strategického projektu UTB ve Zlíně (reg.č. CZ/02.2.69/0.0/0.0/16_015/0002204), jehož cílem je další zkvalitnění studia studentů se SVP prostřednictvím modifikace studijních materiálů k výuce cizích jazyků, metodik pro studenty se SVP a metodiky pro intaktní studenty, osvětových a odborných workshopů, dalšího vzdělávání odborného týmu a mnoha dalších aktivit. </w:t>
      </w:r>
    </w:p>
    <w:p w14:paraId="329CA74E" w14:textId="77777777" w:rsidR="00E40CFA" w:rsidRPr="00E40CFA" w:rsidRDefault="00E40CFA" w:rsidP="00A75026">
      <w:pPr>
        <w:jc w:val="both"/>
        <w:rPr>
          <w:rFonts w:ascii="Calibri Light" w:hAnsi="Calibri Light"/>
          <w:color w:val="000000" w:themeColor="text1"/>
        </w:rPr>
      </w:pPr>
    </w:p>
    <w:p w14:paraId="177A96CF" w14:textId="77777777" w:rsidR="009E517D" w:rsidRPr="00C44653" w:rsidRDefault="009E517D" w:rsidP="00C80B17">
      <w:pPr>
        <w:pStyle w:val="Nadpis3"/>
      </w:pPr>
      <w:r w:rsidRPr="00C44653">
        <w:lastRenderedPageBreak/>
        <w:t>Opatření proti neetickému jednání a k ochraně duševního vlastnictví</w:t>
      </w:r>
    </w:p>
    <w:p w14:paraId="07040B7B" w14:textId="77777777" w:rsidR="009E517D" w:rsidRPr="00C44653" w:rsidRDefault="009E517D" w:rsidP="00C80B17">
      <w:pPr>
        <w:tabs>
          <w:tab w:val="left" w:pos="2835"/>
        </w:tabs>
        <w:spacing w:before="120" w:after="120"/>
        <w:rPr>
          <w:rFonts w:ascii="Calibri Light" w:hAnsi="Calibri Light"/>
        </w:rPr>
      </w:pPr>
      <w:r w:rsidRPr="00C44653">
        <w:rPr>
          <w:rFonts w:ascii="Calibri Light" w:hAnsi="Calibri Light"/>
        </w:rPr>
        <w:tab/>
      </w:r>
      <w:r w:rsidRPr="00C44653">
        <w:rPr>
          <w:rFonts w:ascii="Calibri Light" w:hAnsi="Calibri Light"/>
        </w:rPr>
        <w:tab/>
        <w:t>Standard 1.15</w:t>
      </w:r>
    </w:p>
    <w:p w14:paraId="0F6B2F62" w14:textId="5B98DF91" w:rsidR="00373E95" w:rsidRDefault="2D38A6F6" w:rsidP="00A75026">
      <w:pPr>
        <w:spacing w:after="0" w:line="240" w:lineRule="auto"/>
        <w:jc w:val="both"/>
        <w:rPr>
          <w:rFonts w:ascii="Calibri Light" w:eastAsia="Times New Roman" w:hAnsi="Calibri Light" w:cs="Times New Roman"/>
          <w:color w:val="5B9BD5"/>
          <w:sz w:val="32"/>
          <w:szCs w:val="32"/>
        </w:rPr>
      </w:pPr>
      <w:r w:rsidRPr="00C44653">
        <w:rPr>
          <w:rFonts w:ascii="Calibri Light" w:hAnsi="Calibri Light"/>
        </w:rPr>
        <w:t>UTB</w:t>
      </w:r>
      <w:r w:rsidR="00A75026" w:rsidRPr="00C44653">
        <w:rPr>
          <w:rFonts w:ascii="Calibri Light" w:hAnsi="Calibri Light"/>
        </w:rPr>
        <w:t xml:space="preserve"> ve Zlíně </w:t>
      </w:r>
      <w:r w:rsidRPr="00C44653">
        <w:rPr>
          <w:rFonts w:ascii="Calibri Light" w:hAnsi="Calibri Light"/>
        </w:rPr>
        <w:t>má přijata dostatečně účinná opatření k ochraně duševního vlastnictví i proti úmyslnému jednání proti dobrým mravům při studiu; zejména proti plagiátorství a podvodům při studiu.</w:t>
      </w:r>
      <w:r w:rsidR="00A75026" w:rsidRPr="00C44653">
        <w:rPr>
          <w:rFonts w:ascii="Calibri Light" w:hAnsi="Calibri Light"/>
        </w:rPr>
        <w:t xml:space="preserve"> Jedná se o „Disciplinární řád pro studenty Univerzity Tomáše Bati ve Zlíně“ ze dne 9. února 2017, „Etický kodex UTB (Příloha č. 4 k Statutu UTB ve Zlíně)“ a „Řád o vyslovení neplatnosti vykonání státní zkoušky nebo její součásti nebo obhajoby disertační práce a pro řízení o vyslovení neplatnosti jmenování docentem na Univerzitě Tomáše Bati ve Zlíně“ ze dne 4. dubna 2017.</w:t>
      </w:r>
      <w:r w:rsidR="00A75026" w:rsidRPr="00C44653">
        <w:rPr>
          <w:rStyle w:val="Znakapoznpodarou"/>
          <w:rFonts w:ascii="Calibri Light" w:hAnsi="Calibri Light"/>
        </w:rPr>
        <w:footnoteReference w:id="22"/>
      </w:r>
      <w:r w:rsidR="00373E95">
        <w:br w:type="page"/>
      </w:r>
    </w:p>
    <w:p w14:paraId="478A505A" w14:textId="77777777" w:rsidR="009E517D" w:rsidRDefault="009E517D" w:rsidP="008624B2">
      <w:pPr>
        <w:pStyle w:val="Nadpis1"/>
      </w:pPr>
      <w:r w:rsidRPr="00035992">
        <w:lastRenderedPageBreak/>
        <w:t xml:space="preserve">Studijní </w:t>
      </w:r>
      <w:r w:rsidRPr="008624B2">
        <w:t>program</w:t>
      </w:r>
    </w:p>
    <w:p w14:paraId="070B8FB2" w14:textId="77777777" w:rsidR="009E517D" w:rsidRDefault="009E517D" w:rsidP="00320E00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EB8D0A7" w14:textId="77777777" w:rsidR="009E517D" w:rsidRDefault="009E517D" w:rsidP="00035992">
      <w:pPr>
        <w:pStyle w:val="Nadpis2"/>
      </w:pPr>
      <w:r w:rsidRPr="00035992">
        <w:t xml:space="preserve">Soulad studijního programu s posláním vysoké školy a mezinárodní rozměr studijního programu </w:t>
      </w:r>
    </w:p>
    <w:p w14:paraId="51747E04" w14:textId="2B84C19E" w:rsidR="009E517D" w:rsidRDefault="009E517D" w:rsidP="000855AE">
      <w:pPr>
        <w:pStyle w:val="Nadpis3"/>
        <w:ind w:left="993" w:hanging="284"/>
      </w:pPr>
      <w:r>
        <w:t>Soulad studijního programu s posláním a strategickými dokumenty vysoké školy</w:t>
      </w:r>
      <w:r>
        <w:tab/>
      </w:r>
      <w:r>
        <w:tab/>
      </w:r>
      <w:r>
        <w:tab/>
      </w:r>
      <w:r>
        <w:tab/>
      </w:r>
      <w:r w:rsidRPr="00E34889">
        <w:rPr>
          <w:rFonts w:ascii="Calibri" w:eastAsia="Calibri" w:hAnsi="Calibri" w:cs="Arial"/>
          <w:sz w:val="22"/>
          <w:szCs w:val="22"/>
        </w:rPr>
        <w:t>Standard 2.1</w:t>
      </w:r>
    </w:p>
    <w:p w14:paraId="7B3CE4F2" w14:textId="484D8429" w:rsidR="0015544C" w:rsidRPr="0015544C" w:rsidRDefault="0015544C" w:rsidP="0015544C">
      <w:pPr>
        <w:jc w:val="both"/>
        <w:rPr>
          <w:rFonts w:ascii="Calibri Light" w:hAnsi="Calibri Light"/>
        </w:rPr>
      </w:pPr>
      <w:r w:rsidRPr="0015544C">
        <w:rPr>
          <w:rFonts w:ascii="Calibri Light" w:hAnsi="Calibri Light"/>
        </w:rPr>
        <w:t>Studijní program je z hlediska typu, formy a případného profilu v souladu s </w:t>
      </w:r>
      <w:r w:rsidR="00E40CFA">
        <w:rPr>
          <w:rFonts w:ascii="Calibri Light" w:hAnsi="Calibri Light"/>
        </w:rPr>
        <w:t>D</w:t>
      </w:r>
      <w:r w:rsidRPr="0015544C">
        <w:rPr>
          <w:rFonts w:ascii="Calibri Light" w:hAnsi="Calibri Light"/>
        </w:rPr>
        <w:t>louhodobým záměrem vzdělávací a vědecké, výzkumné, vývojové a inovační, umělecké nebo další tvůrčí činnosti Univerzity Tomáše Bati ve Zlíně na období 2016–2020 (dále jen „</w:t>
      </w:r>
      <w:r w:rsidR="00E40CFA">
        <w:rPr>
          <w:rFonts w:ascii="Calibri Light" w:hAnsi="Calibri Light"/>
        </w:rPr>
        <w:t>Dlouhodobý</w:t>
      </w:r>
      <w:r w:rsidRPr="0015544C">
        <w:rPr>
          <w:rFonts w:ascii="Calibri Light" w:hAnsi="Calibri Light"/>
        </w:rPr>
        <w:t xml:space="preserve"> záměr </w:t>
      </w:r>
      <w:r w:rsidR="00E40CFA">
        <w:rPr>
          <w:rFonts w:ascii="Calibri Light" w:hAnsi="Calibri Light"/>
        </w:rPr>
        <w:t>UTB</w:t>
      </w:r>
      <w:r w:rsidRPr="0015544C">
        <w:rPr>
          <w:rFonts w:ascii="Calibri Light" w:hAnsi="Calibri Light"/>
        </w:rPr>
        <w:t>“)</w:t>
      </w:r>
      <w:r>
        <w:rPr>
          <w:rStyle w:val="Znakapoznpodarou"/>
          <w:rFonts w:ascii="Calibri Light" w:hAnsi="Calibri Light"/>
        </w:rPr>
        <w:footnoteReference w:id="23"/>
      </w:r>
      <w:r w:rsidRPr="0015544C">
        <w:rPr>
          <w:rFonts w:ascii="Calibri Light" w:hAnsi="Calibri Light"/>
        </w:rPr>
        <w:t xml:space="preserve"> a její součást</w:t>
      </w:r>
      <w:r w:rsidR="00D82E23">
        <w:rPr>
          <w:rFonts w:ascii="Calibri Light" w:hAnsi="Calibri Light"/>
        </w:rPr>
        <w:t>í Plánem</w:t>
      </w:r>
      <w:r w:rsidRPr="0015544C">
        <w:rPr>
          <w:rFonts w:ascii="Calibri Light" w:hAnsi="Calibri Light"/>
        </w:rPr>
        <w:t xml:space="preserve"> realizace Strategického záměru vzdělávací a tvůrčí činnosti Univerzity Tomáše Bati ve Zlíně pro rok 2018</w:t>
      </w:r>
      <w:r w:rsidR="00D82E23">
        <w:rPr>
          <w:rFonts w:ascii="Calibri Light" w:hAnsi="Calibri Light"/>
        </w:rPr>
        <w:t xml:space="preserve"> </w:t>
      </w:r>
      <w:r w:rsidRPr="0015544C">
        <w:rPr>
          <w:rFonts w:ascii="Calibri Light" w:hAnsi="Calibri Light"/>
        </w:rPr>
        <w:t xml:space="preserve">a také s </w:t>
      </w:r>
      <w:r w:rsidR="00E40CFA">
        <w:rPr>
          <w:rFonts w:ascii="Calibri Light" w:hAnsi="Calibri Light"/>
        </w:rPr>
        <w:t>D</w:t>
      </w:r>
      <w:r w:rsidRPr="0015544C">
        <w:rPr>
          <w:rFonts w:ascii="Calibri Light" w:hAnsi="Calibri Light"/>
        </w:rPr>
        <w:t>louhodobým záměrem vzdělávací a vědecké, výzkumné, vývojové a inovační a další tvůrčí činnosti Fakulty technologické Univerzity Tomáše Bati ve Zlíně na období 2016–2020 (dále jen „Dlouhodobý záměr FT“)</w:t>
      </w:r>
      <w:r w:rsidR="00D82E23">
        <w:rPr>
          <w:rFonts w:ascii="Calibri Light" w:hAnsi="Calibri Light"/>
        </w:rPr>
        <w:t>.</w:t>
      </w:r>
      <w:r w:rsidR="00D82E23">
        <w:rPr>
          <w:rStyle w:val="Znakapoznpodarou"/>
          <w:rFonts w:ascii="Calibri Light" w:hAnsi="Calibri Light"/>
        </w:rPr>
        <w:footnoteReference w:id="24"/>
      </w:r>
      <w:r w:rsidRPr="0015544C">
        <w:rPr>
          <w:rFonts w:ascii="Calibri Light" w:hAnsi="Calibri Light"/>
        </w:rPr>
        <w:t xml:space="preserve"> </w:t>
      </w:r>
      <w:r w:rsidR="000E57AD">
        <w:rPr>
          <w:rFonts w:ascii="Calibri Light" w:hAnsi="Calibri Light"/>
        </w:rPr>
        <w:t xml:space="preserve">Zaměření a orientace předloženého studijního programu je také v souladu se strategickým dokumentem Statutem  </w:t>
      </w:r>
      <w:r w:rsidR="000E57AD" w:rsidRPr="000E57AD">
        <w:rPr>
          <w:rFonts w:ascii="Calibri Light" w:hAnsi="Calibri Light"/>
        </w:rPr>
        <w:t>Fakulty technologické Univerzity Tomáše Bati ve Zlíně</w:t>
      </w:r>
      <w:r w:rsidR="00CE7309">
        <w:rPr>
          <w:rFonts w:ascii="Calibri Light" w:hAnsi="Calibri Light"/>
        </w:rPr>
        <w:t>.</w:t>
      </w:r>
      <w:r w:rsidR="000E57AD">
        <w:rPr>
          <w:rStyle w:val="Znakapoznpodarou"/>
          <w:rFonts w:ascii="Calibri Light" w:hAnsi="Calibri Light"/>
        </w:rPr>
        <w:footnoteReference w:id="25"/>
      </w:r>
      <w:r w:rsidR="00CE7309">
        <w:rPr>
          <w:rFonts w:ascii="Calibri Light" w:hAnsi="Calibri Light"/>
        </w:rPr>
        <w:t xml:space="preserve"> V článcích 2 a 3 jsou vymezeny </w:t>
      </w:r>
      <w:r w:rsidR="00CE7309" w:rsidRPr="00CE7309">
        <w:rPr>
          <w:rFonts w:ascii="Calibri Light" w:hAnsi="Calibri Light"/>
        </w:rPr>
        <w:t>vědní disciplíny</w:t>
      </w:r>
      <w:r w:rsidR="00CE7309">
        <w:rPr>
          <w:rFonts w:ascii="Calibri Light" w:hAnsi="Calibri Light"/>
        </w:rPr>
        <w:t xml:space="preserve"> zaměřené</w:t>
      </w:r>
      <w:r w:rsidR="00CE7309" w:rsidRPr="00CE7309">
        <w:rPr>
          <w:rFonts w:ascii="Calibri Light" w:hAnsi="Calibri Light"/>
        </w:rPr>
        <w:t xml:space="preserve"> na chemii, potravinářství, strojírenství, technologii a materiály, biologii, ekologii a životní prostředí.</w:t>
      </w:r>
      <w:r w:rsidR="00CE7309">
        <w:rPr>
          <w:rFonts w:ascii="Calibri Light" w:hAnsi="Calibri Light"/>
        </w:rPr>
        <w:t xml:space="preserve"> </w:t>
      </w:r>
      <w:r w:rsidRPr="0015544C">
        <w:rPr>
          <w:rFonts w:ascii="Calibri Light" w:hAnsi="Calibri Light"/>
        </w:rPr>
        <w:t xml:space="preserve">Předkládaný návrh studijního programu navazuje na dlouhodobou vědeckou, výzkumnou a vývojovou práci akademických pracovníků univerzity a v souladu se strategií UTB efektivně využívá ve výuce specialisty jednotlivých fakult. </w:t>
      </w:r>
    </w:p>
    <w:p w14:paraId="1F049B53" w14:textId="77777777" w:rsidR="0015544C" w:rsidRPr="0015544C" w:rsidRDefault="0015544C" w:rsidP="0015544C"/>
    <w:p w14:paraId="27842ACF" w14:textId="2CA7589B" w:rsidR="009E517D" w:rsidRDefault="009E517D" w:rsidP="008848E6">
      <w:pPr>
        <w:pStyle w:val="Nadpis3"/>
        <w:ind w:left="993" w:hanging="273"/>
      </w:pPr>
      <w:r>
        <w:t xml:space="preserve">Souvislost s tvůrčí činností vysoké </w:t>
      </w:r>
    </w:p>
    <w:p w14:paraId="6FDB7C4E" w14:textId="37B743E5" w:rsidR="009E517D" w:rsidRDefault="009E517D" w:rsidP="008848E6">
      <w:pPr>
        <w:spacing w:after="0"/>
        <w:ind w:left="3540"/>
      </w:pPr>
      <w:r>
        <w:t>Standard 2.2</w:t>
      </w:r>
      <w:r w:rsidR="00E34889">
        <w:t>a</w:t>
      </w:r>
    </w:p>
    <w:p w14:paraId="23C3670B" w14:textId="44426D34" w:rsidR="00E34889" w:rsidRPr="004B2543" w:rsidRDefault="00E34889" w:rsidP="004B2543">
      <w:pPr>
        <w:jc w:val="both"/>
        <w:rPr>
          <w:rFonts w:ascii="Calibri Light" w:hAnsi="Calibri Light"/>
        </w:rPr>
      </w:pPr>
      <w:r w:rsidRPr="00E34889">
        <w:rPr>
          <w:rFonts w:ascii="Calibri Light" w:hAnsi="Calibri Light"/>
        </w:rPr>
        <w:t>Fakulta technologická Univerzity Tomáše Bati ve Zlíně uskutečňuje tvůrčí činnost, která odpovídá oblasti nebo oblastem vzdělávání, v rámci které nebo v rámci kterých má být studijní program příslušného typu uskutečňován. Tvůrčí činnost je na fakultě systematicky a dlouhodobě rozvíjena. Zapojení pracovníků je zřejmé z Centrální evidence projektů</w:t>
      </w:r>
      <w:r>
        <w:rPr>
          <w:rStyle w:val="Znakapoznpodarou"/>
          <w:rFonts w:ascii="Calibri Light" w:hAnsi="Calibri Light"/>
        </w:rPr>
        <w:footnoteReference w:id="26"/>
      </w:r>
      <w:r w:rsidRPr="00E34889">
        <w:rPr>
          <w:rFonts w:ascii="Calibri Light" w:hAnsi="Calibri Light"/>
        </w:rPr>
        <w:t xml:space="preserve"> a průběžně z Výročních zpráv fakulty</w:t>
      </w:r>
      <w:r>
        <w:rPr>
          <w:rStyle w:val="Znakapoznpodarou"/>
          <w:rFonts w:ascii="Calibri Light" w:hAnsi="Calibri Light"/>
        </w:rPr>
        <w:footnoteReference w:id="27"/>
      </w:r>
      <w:r w:rsidRPr="00E34889">
        <w:rPr>
          <w:rFonts w:ascii="Calibri Light" w:hAnsi="Calibri Light"/>
        </w:rPr>
        <w:t xml:space="preserve">  a Výročních zpráv UTB</w:t>
      </w:r>
      <w:r>
        <w:rPr>
          <w:rFonts w:ascii="Calibri Light" w:hAnsi="Calibri Light"/>
        </w:rPr>
        <w:t>.</w:t>
      </w:r>
      <w:r>
        <w:rPr>
          <w:rStyle w:val="Znakapoznpodarou"/>
          <w:rFonts w:ascii="Calibri Light" w:hAnsi="Calibri Light"/>
        </w:rPr>
        <w:footnoteReference w:id="28"/>
      </w:r>
      <w:r w:rsidRPr="00E34889">
        <w:rPr>
          <w:rFonts w:ascii="Calibri Light" w:hAnsi="Calibri Light"/>
        </w:rPr>
        <w:t xml:space="preserve"> </w:t>
      </w:r>
      <w:r w:rsidR="00B13C66" w:rsidRPr="00B13C66">
        <w:rPr>
          <w:rFonts w:ascii="Calibri Light" w:hAnsi="Calibri Light"/>
        </w:rPr>
        <w:t>UTB ve Zlíně vykonává tvůrčí činnost v oblasti Potravinářství a zejména technologie potravin již od roku 2003. Za dobu bezmála 15 let vzniklo několik desítek technologicky orientovaných článků publikovaných v mezinárodních časopisech s impakt faktorem.</w:t>
      </w:r>
      <w:r w:rsidR="00ED6CBF">
        <w:rPr>
          <w:rFonts w:ascii="Calibri Light" w:hAnsi="Calibri Light"/>
        </w:rPr>
        <w:t xml:space="preserve"> V rámci publikací evidovaných v databázi Web of Science Core Colection autoři z UTB publikovali za posledních 5 let </w:t>
      </w:r>
      <w:r w:rsidR="00B13C66">
        <w:rPr>
          <w:rFonts w:ascii="Calibri Light" w:hAnsi="Calibri Light"/>
        </w:rPr>
        <w:t>65</w:t>
      </w:r>
      <w:r w:rsidR="00ED6CBF">
        <w:rPr>
          <w:rFonts w:ascii="Calibri Light" w:hAnsi="Calibri Light"/>
        </w:rPr>
        <w:t xml:space="preserve"> publikací v oboru </w:t>
      </w:r>
      <w:r w:rsidR="00B13C66" w:rsidRPr="00B13C66">
        <w:rPr>
          <w:rFonts w:ascii="Calibri Light" w:hAnsi="Calibri Light"/>
        </w:rPr>
        <w:t>FOOD SCIENCE &amp; TECHNOLOGY</w:t>
      </w:r>
      <w:r w:rsidR="00ED6CBF">
        <w:rPr>
          <w:rFonts w:ascii="Calibri Light" w:hAnsi="Calibri Light"/>
        </w:rPr>
        <w:t xml:space="preserve">, což činí </w:t>
      </w:r>
      <w:r w:rsidR="00B13C66">
        <w:rPr>
          <w:rFonts w:ascii="Calibri Light" w:hAnsi="Calibri Light"/>
        </w:rPr>
        <w:t>6,6</w:t>
      </w:r>
      <w:r w:rsidR="00ED6CBF">
        <w:rPr>
          <w:rFonts w:ascii="Calibri Light" w:hAnsi="Calibri Light"/>
        </w:rPr>
        <w:t>% z celkového počtu publikací s afilací ČR.</w:t>
      </w:r>
      <w:r w:rsidR="00B13C66">
        <w:rPr>
          <w:rFonts w:ascii="Calibri Light" w:hAnsi="Calibri Light"/>
        </w:rPr>
        <w:t xml:space="preserve"> </w:t>
      </w:r>
      <w:r w:rsidR="004B2543" w:rsidRPr="004B2543">
        <w:rPr>
          <w:rFonts w:ascii="Calibri Light" w:hAnsi="Calibri Light"/>
        </w:rPr>
        <w:t>Předkládaný návrh akreditace je koncipován pro posílení tvůrčí činnosti fakulty a její rozvoj i do budoucna.</w:t>
      </w:r>
    </w:p>
    <w:p w14:paraId="57082E4F" w14:textId="77777777" w:rsidR="003A2D99" w:rsidRPr="00E34889" w:rsidRDefault="003A2D99" w:rsidP="00E34889">
      <w:pPr>
        <w:jc w:val="both"/>
        <w:rPr>
          <w:rFonts w:ascii="Calibri Light" w:hAnsi="Calibri Light"/>
        </w:rPr>
      </w:pPr>
    </w:p>
    <w:p w14:paraId="1E9E0564" w14:textId="77777777" w:rsidR="009E517D" w:rsidRPr="000855AE" w:rsidRDefault="009E517D" w:rsidP="000855AE">
      <w:pPr>
        <w:pStyle w:val="Nadpis3"/>
      </w:pPr>
      <w:r>
        <w:t>Mezinárodní rozměr studijního programu</w:t>
      </w:r>
    </w:p>
    <w:p w14:paraId="39AE8716" w14:textId="1401B26D" w:rsidR="009E517D" w:rsidRDefault="009E517D" w:rsidP="00C80B17">
      <w:pPr>
        <w:ind w:left="2832" w:firstLine="708"/>
      </w:pPr>
      <w:r>
        <w:t>Standard 2.3</w:t>
      </w:r>
    </w:p>
    <w:p w14:paraId="619BDB24" w14:textId="0E95E4BB" w:rsidR="00AD1FAB" w:rsidRDefault="00674E5F" w:rsidP="00674E5F">
      <w:pPr>
        <w:jc w:val="both"/>
        <w:rPr>
          <w:rFonts w:ascii="Calibri Light" w:hAnsi="Calibri Light"/>
        </w:rPr>
      </w:pPr>
      <w:r w:rsidRPr="00674E5F">
        <w:rPr>
          <w:rFonts w:ascii="Calibri Light" w:hAnsi="Calibri Light"/>
        </w:rPr>
        <w:t xml:space="preserve">Internacionalizace studijních programů je jedním z prioritních cílů UTB ve Zlíně, což je zakotveno i v Dlouhodobém záměru UTB. Cílem je, aby studenti magisterských studijních programů byli v rámci svého studia vysíláni na studijní pobyt nebo stáž v zahraničí trvající alespoň 14 dnů. Podporu má </w:t>
      </w:r>
      <w:r w:rsidRPr="00674E5F">
        <w:rPr>
          <w:rFonts w:ascii="Calibri Light" w:hAnsi="Calibri Light"/>
        </w:rPr>
        <w:lastRenderedPageBreak/>
        <w:t>rovněž mezinárodní výměna akademických pracovníků. Na úrovni UTB  je pozornost věnovaná internacionalizaci dokumentována obsahem webových stránek http://www.utb.cz/mezinarodni-spoluprace/chci-studovat-v-zahranici, kde se studenti dozvědí všechny potřebné informace týkající s</w:t>
      </w:r>
      <w:r w:rsidR="004B4A64">
        <w:rPr>
          <w:rFonts w:ascii="Calibri Light" w:hAnsi="Calibri Light"/>
        </w:rPr>
        <w:t xml:space="preserve">e možnosti studia v zahraničí. </w:t>
      </w:r>
      <w:r w:rsidRPr="00674E5F">
        <w:rPr>
          <w:rFonts w:ascii="Calibri Light" w:hAnsi="Calibri Light"/>
        </w:rPr>
        <w:t>Fakulta technologická má uzavřenu řadu bilaterálních dohod v rámci programu Erasmus+ s partnerskými školami, kde mohou studenti využít studijních programů s obdobným odborným zaměřením. Tyto instituce jsou uvedeny na webových stránkách http://www.utb.cz/mezinarodni-spoluprace/bilateralni-smlouvy-1. V rámci programu Freemoover mohou studenti využít dalších partnerských pracovišť. Na Fakultě technologické v současnosti probíhá projekt Ceepus (Central European Exchange Programme for University Studies), což je středoevropský výměnný univerzitní program zaměřený na regionální spolupráci v rámci sítí univerzit</w:t>
      </w:r>
      <w:r w:rsidR="00652CD2">
        <w:rPr>
          <w:rStyle w:val="Znakapoznpodarou"/>
          <w:rFonts w:ascii="Calibri Light" w:hAnsi="Calibri Light"/>
        </w:rPr>
        <w:footnoteReference w:id="29"/>
      </w:r>
      <w:r w:rsidR="00CE62FD">
        <w:rPr>
          <w:rFonts w:ascii="Calibri Light" w:hAnsi="Calibri Light"/>
        </w:rPr>
        <w:t xml:space="preserve"> </w:t>
      </w:r>
      <w:r w:rsidRPr="00674E5F">
        <w:rPr>
          <w:rFonts w:ascii="Calibri Light" w:hAnsi="Calibri Light"/>
        </w:rPr>
        <w:t xml:space="preserve">. Konkrétní počty studentů, kteří se zapojují do programů mezinárodní spolupráce ve vzdělávání, jsou uvedeny ve výročních zprávách </w:t>
      </w:r>
      <w:r w:rsidR="00CE62FD">
        <w:rPr>
          <w:rFonts w:ascii="Calibri Light" w:hAnsi="Calibri Light"/>
        </w:rPr>
        <w:t>F</w:t>
      </w:r>
      <w:r w:rsidRPr="00674E5F">
        <w:rPr>
          <w:rFonts w:ascii="Calibri Light" w:hAnsi="Calibri Light"/>
        </w:rPr>
        <w:t xml:space="preserve">akulty technologické. </w:t>
      </w:r>
      <w:r w:rsidR="004B4A64" w:rsidRPr="004B4A64">
        <w:rPr>
          <w:rFonts w:ascii="Calibri Light" w:hAnsi="Calibri Light"/>
        </w:rPr>
        <w:t xml:space="preserve">Studenti i akademičtí pracovníci vyjíždějí na krátkodobé i dlouhodobé pobyty na obdobně orientovaných univerzit zejména v Evropě. Jmenovat lze například </w:t>
      </w:r>
      <w:r w:rsidR="004B4A64" w:rsidRPr="004B4A64">
        <w:rPr>
          <w:rFonts w:ascii="Calibri Light" w:hAnsi="Calibri Light"/>
          <w:lang w:val="en-GB"/>
        </w:rPr>
        <w:t>University College Cork (Irsko)</w:t>
      </w:r>
      <w:r w:rsidR="004B4A64" w:rsidRPr="004B4A64">
        <w:rPr>
          <w:rFonts w:ascii="Calibri Light" w:hAnsi="Calibri Light"/>
        </w:rPr>
        <w:t>, Agriculture University in Krakow (Polsko), Polytechnic Institute in Beja (Portugalsko) a řada jiných. Při těchto pobytech dochází k výměně a sdílení zkušeností v širším mezinárodním prostoru, které jsou pak zpětně promítány do studijních plánů, resp. výuky jednotlivých předmětů.</w:t>
      </w:r>
    </w:p>
    <w:p w14:paraId="1DC158AE" w14:textId="77777777" w:rsidR="00082A54" w:rsidRPr="00674E5F" w:rsidRDefault="00082A54" w:rsidP="00674E5F">
      <w:pPr>
        <w:jc w:val="both"/>
        <w:rPr>
          <w:rFonts w:ascii="Calibri Light" w:hAnsi="Calibri Light"/>
        </w:rPr>
      </w:pPr>
    </w:p>
    <w:p w14:paraId="2A6DB7B0" w14:textId="77777777" w:rsidR="009E517D" w:rsidRDefault="009E517D" w:rsidP="00035992">
      <w:pPr>
        <w:pStyle w:val="Nadpis2"/>
      </w:pPr>
      <w:r w:rsidRPr="00035992">
        <w:t xml:space="preserve">Profil absolventa a obsah studia </w:t>
      </w:r>
    </w:p>
    <w:p w14:paraId="45EC40B8" w14:textId="77777777" w:rsidR="009E517D" w:rsidRDefault="009E517D" w:rsidP="00155275">
      <w:pPr>
        <w:pStyle w:val="Nadpis3"/>
      </w:pPr>
      <w:r w:rsidRPr="00035992">
        <w:t>Soulad získaných odborných</w:t>
      </w:r>
      <w:r>
        <w:t xml:space="preserve"> znalostí,</w:t>
      </w:r>
      <w:r w:rsidRPr="00035992">
        <w:t xml:space="preserve"> dovedností</w:t>
      </w:r>
      <w:r>
        <w:t xml:space="preserve"> a způsobilostí</w:t>
      </w:r>
      <w:r w:rsidRPr="00035992">
        <w:t xml:space="preserve"> s typem a profilem studijního programu </w:t>
      </w:r>
    </w:p>
    <w:p w14:paraId="6FE4E055" w14:textId="5BF7EB74" w:rsidR="009E517D" w:rsidRDefault="009E517D" w:rsidP="00650764">
      <w:pPr>
        <w:tabs>
          <w:tab w:val="left" w:pos="2835"/>
        </w:tabs>
        <w:spacing w:before="120" w:after="120"/>
      </w:pPr>
      <w:r>
        <w:tab/>
      </w:r>
      <w:r>
        <w:tab/>
      </w:r>
      <w:r w:rsidRPr="00650764">
        <w:t>Standard 2.4</w:t>
      </w:r>
    </w:p>
    <w:p w14:paraId="138AEA18" w14:textId="77777777" w:rsidR="004B4A64" w:rsidRPr="004B4A64" w:rsidRDefault="004B4A64" w:rsidP="004B4A64">
      <w:pPr>
        <w:jc w:val="both"/>
        <w:rPr>
          <w:rFonts w:ascii="Calibri Light" w:hAnsi="Calibri Light"/>
        </w:rPr>
      </w:pPr>
      <w:r w:rsidRPr="004B4A64">
        <w:rPr>
          <w:rFonts w:ascii="Calibri Light" w:hAnsi="Calibri Light"/>
        </w:rPr>
        <w:t xml:space="preserve">Absolventi jsou odborně vychováváni pro řídící technologické a kontrolní pozice ve výrobních podnicích potravinářského průmyslu, podnicích uvádějících potraviny a nápoje do oběhu, státní správu a také výzkumná a vývojová pracoviště zaměřená na technologii potravin a hodnocení jejich jakosti a zdravotní nezávadnosti. Absolventi mají hluboké znalosti a porozumění v oblasti technologie a hygieny masa a masných výrobků, mléka a mléčných výrobků, drůbeže, zvěřiny a výrobků z nich, ryb a ostatních vodních živočichů a výrobků mrazíren a mrazírenských výrobků, vajec, polotovarů a tuků živočišného původu, včelích produktů, mlýnských obilních výrobků a pekárenských výrobků a těstovin, brambor, škrobu a výrobků z nich, luštěnin, olejnatých semen a tuků rostlinného původu, cukru, cukrovinek, sladidel, soli, koření, ochucovadel, hořčice, dehydratovaných výrobků, čaje, kávy a kávovin, nápojů, ovoce, zeleniny, suchých plodů, hub a výrobků z nich. Absolventi mají hluboké znalosti a porozumění v oblasti druhů a složení potravin a procesů v nich probíhajících, rozumí oblasti chemické, mikrobiologické, fyzikální a senzorické analýzy potravin a jsou schopni na základě aktuálního stavu predikovat vývoj jakosti a bezpečnosti surovin, meziproduktů i finálních produktů v průběhu doby použitelnosti, resp. doby minimální trvanlivosti. Absolventi mají hluboké znalosti kvality, hygieny a zdravotní nezávadnosti potravin, jsou schopni aplikovat postupy správné výrobní a hygienické praxe v jednotlivých provozech potravinového řetězce a mají hluboké znalosti teorií, konceptů a metod hygieny a technologie potravin, procesů probíhajících v potravinách, v oblasti analýzy potravin, kvality, hygieny a zdravotní nezávadnosti potravin, v oblasti kontroly potravin a dále z oblasti legislativy, ekonomiky managementu a marketingu potravin. </w:t>
      </w:r>
    </w:p>
    <w:p w14:paraId="5A1B4ED1" w14:textId="04195D1D" w:rsidR="004B4A64" w:rsidRPr="004B4A64" w:rsidRDefault="004B4A64" w:rsidP="004B4A64">
      <w:pPr>
        <w:jc w:val="both"/>
        <w:rPr>
          <w:rFonts w:ascii="Calibri Light" w:hAnsi="Calibri Light"/>
        </w:rPr>
      </w:pPr>
      <w:r w:rsidRPr="004B4A64">
        <w:rPr>
          <w:rFonts w:ascii="Calibri Light" w:hAnsi="Calibri Light"/>
        </w:rPr>
        <w:t xml:space="preserve">Součástí kompetencí absolventa je i hodnocení výživy člověka z pohledu naplňování zásad správné výživy. Absolventi umí aplikovat poznatky a tvůrčím způsobem řešit komplikované problémy z </w:t>
      </w:r>
      <w:r w:rsidRPr="004B4A64">
        <w:rPr>
          <w:rFonts w:ascii="Calibri Light" w:hAnsi="Calibri Light"/>
        </w:rPr>
        <w:lastRenderedPageBreak/>
        <w:t>technologie získávání, výroby, zpracování, skladování, distribuce a prodeje potravin, umí aplikovat i kompliko</w:t>
      </w:r>
      <w:r w:rsidR="00082A54">
        <w:rPr>
          <w:rFonts w:ascii="Calibri Light" w:hAnsi="Calibri Light"/>
        </w:rPr>
        <w:t>vané postupy kontroly potravin.</w:t>
      </w:r>
    </w:p>
    <w:p w14:paraId="77D4D374" w14:textId="1FA59E72" w:rsidR="003A2D99" w:rsidRDefault="004B4A64" w:rsidP="004B4A64">
      <w:pPr>
        <w:jc w:val="both"/>
        <w:rPr>
          <w:rFonts w:ascii="Calibri Light" w:hAnsi="Calibri Light"/>
        </w:rPr>
      </w:pPr>
      <w:r w:rsidRPr="004B4A64">
        <w:rPr>
          <w:rFonts w:ascii="Calibri Light" w:hAnsi="Calibri Light"/>
        </w:rPr>
        <w:t>K získání výše uvedených kompetencí jsou do studijních plánů zavedeny předměty z oblastí technologie výroby potravin a nápojů (zabezpečené především předměty Technologie výroby potravin rostlinného původu I a II, Technologie výroby potravin živočišného původu I a II, Výroba alkoholických a nealkoholických nápojů, Technologie tuků a detergentů a Zpracování ovoce, zeleniny a minoritních rostlinných surovin), kdy je kladen důraz na schopnost na základě aktuálního stavu predikovat vývoj jakosti a bezpečnosti surovin, meziproduktů i finálních produktů v průběhu doby použitelnosti, resp. doby minimální trvanlivosti. Výuku základních technologických předmětů doplňuje praktická výuka dalších Technologických cvičení, Podpory přípravy a realizace výroby potravin a Ročníkového projektu, která umožní lépe si osvojit teoretické znalosti výroby potravin a nápojů a aplikovat je v praxi. Předměty Analýza a hodnocení potravin, Mikrobiologie potravin, Molekulární biologie, Fyzikální vlastnosti potravin a Senzorická analýza potravin poskytují absolventovi studijního programu Technologie potravin znalosti z oblasti chemické, mikrobiologické, fyzikální analýzy a metod senzorické analýzy, které mu umožní správně používat a zejména interpretovat výsledky těchto analýz. Předměty zaměřené na analýzu potravin spolu s Legislativou v potravinářství II a Řízením bezpečnosti potravin II absolventi využijí při hodnocení jakosti a zdravotní nezávadnosti posuzovaných surovin, meziproduktů a finálních produktů a při aplikaci postupů správné výrobní a hygienické praxe v jednotlivých provozech potravinového řetězce. Součástí kompetencí absolventa je i hodnocení výživy člověka z pohledu naplňování zásad správné výživy.</w:t>
      </w:r>
    </w:p>
    <w:p w14:paraId="2FBC31E3" w14:textId="77777777" w:rsidR="00082A54" w:rsidRPr="00AD1FAB" w:rsidRDefault="00082A54" w:rsidP="004B4A64">
      <w:pPr>
        <w:jc w:val="both"/>
        <w:rPr>
          <w:rFonts w:ascii="Calibri Light" w:hAnsi="Calibri Light"/>
        </w:rPr>
      </w:pPr>
    </w:p>
    <w:p w14:paraId="139E7E97" w14:textId="77777777" w:rsidR="009E517D" w:rsidRPr="00650764" w:rsidRDefault="009E517D" w:rsidP="00650764">
      <w:pPr>
        <w:pStyle w:val="Nadpis3"/>
      </w:pPr>
      <w:r w:rsidRPr="00650764">
        <w:t xml:space="preserve">Jazykové kompetence </w:t>
      </w:r>
    </w:p>
    <w:p w14:paraId="2C594856" w14:textId="73E0AF73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2.5</w:t>
      </w:r>
    </w:p>
    <w:p w14:paraId="0DB7BF19" w14:textId="7EEAB370" w:rsidR="00AD1FAB" w:rsidRDefault="00AD1FAB" w:rsidP="00AD1FAB">
      <w:pPr>
        <w:jc w:val="both"/>
        <w:rPr>
          <w:rFonts w:ascii="Calibri Light" w:hAnsi="Calibri Light"/>
        </w:rPr>
      </w:pPr>
      <w:r w:rsidRPr="00AD1FAB">
        <w:rPr>
          <w:rFonts w:ascii="Calibri Light" w:hAnsi="Calibri Light"/>
        </w:rPr>
        <w:t>Jazykové kompetence studentů v magisterském stupni studia navazují na základy, kterých se studentům dostalo v bakalářském stupni studia a jsou dále rozvíjeny ve dvou předmětech Angličtina v</w:t>
      </w:r>
      <w:r w:rsidR="004B4A64">
        <w:rPr>
          <w:rFonts w:ascii="Calibri Light" w:hAnsi="Calibri Light"/>
        </w:rPr>
        <w:t> technologii potravin</w:t>
      </w:r>
      <w:r w:rsidRPr="00AD1FAB">
        <w:rPr>
          <w:rFonts w:ascii="Calibri Light" w:hAnsi="Calibri Light"/>
        </w:rPr>
        <w:t xml:space="preserve"> a Akademické dovednosti v angličtině. Především prvně jmenovaný předmět významně rozšíří jazykové znalosti studentů ve studovaném oboru (viz B-III charakteristika studijního předmětu). V rámci posílení odbornosti studentů zaměřené na zvládání problematiky v cizím jazyce byl do studijních plánů také zařazen předmět vyučovan</w:t>
      </w:r>
      <w:r w:rsidR="00FC17B9">
        <w:rPr>
          <w:rFonts w:ascii="Calibri Light" w:hAnsi="Calibri Light"/>
        </w:rPr>
        <w:t xml:space="preserve">ý </w:t>
      </w:r>
      <w:r w:rsidRPr="00AD1FAB">
        <w:rPr>
          <w:rFonts w:ascii="Calibri Light" w:hAnsi="Calibri Light"/>
        </w:rPr>
        <w:t xml:space="preserve">v anglickém jazyce </w:t>
      </w:r>
      <w:r w:rsidR="00FC17B9" w:rsidRPr="00FC17B9">
        <w:rPr>
          <w:rFonts w:ascii="Calibri Light" w:hAnsi="Calibri Light"/>
        </w:rPr>
        <w:t>Analýza a hodnocení potravin / Food Analysis and Assessment</w:t>
      </w:r>
      <w:r w:rsidRPr="00AD1FAB">
        <w:rPr>
          <w:rFonts w:ascii="Calibri Light" w:hAnsi="Calibri Light"/>
        </w:rPr>
        <w:t>. Dále je potřeba připomenout skutečnost, že studenti mohou vypracovat svou diplomovou práci v anglickém jazyce, což dále rozšiřuje jejich jazykové dovednosti. Neformálním způsobem své schopnosti rovněž rozvíjejí při studiu a zpracování  semestrálních nebo seminárních prací, jelikož převážná většina studijních materiálů a publikací k dané problematice existuje výhradně v anglickém jazyce.</w:t>
      </w:r>
    </w:p>
    <w:p w14:paraId="0AB8D51E" w14:textId="77777777" w:rsidR="003A2D99" w:rsidRPr="00AD1FAB" w:rsidRDefault="003A2D99" w:rsidP="00AD1FAB">
      <w:pPr>
        <w:jc w:val="both"/>
        <w:rPr>
          <w:rFonts w:ascii="Calibri Light" w:hAnsi="Calibri Light"/>
        </w:rPr>
      </w:pPr>
    </w:p>
    <w:p w14:paraId="35F46815" w14:textId="77777777" w:rsidR="009E517D" w:rsidRPr="00650764" w:rsidRDefault="009E517D" w:rsidP="00650764">
      <w:pPr>
        <w:pStyle w:val="Nadpis3"/>
      </w:pPr>
      <w:r w:rsidRPr="00650764">
        <w:t xml:space="preserve">Pravidla a podmínky utváření studijních plánů </w:t>
      </w:r>
    </w:p>
    <w:p w14:paraId="5FECE826" w14:textId="57B5CEA0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2.6</w:t>
      </w:r>
    </w:p>
    <w:p w14:paraId="5814B641" w14:textId="33187109" w:rsidR="00AD1FAB" w:rsidRPr="00AD1FAB" w:rsidRDefault="00AD1FAB" w:rsidP="00AD1FAB">
      <w:pPr>
        <w:jc w:val="both"/>
        <w:rPr>
          <w:rFonts w:ascii="Calibri Light" w:hAnsi="Calibri Light"/>
        </w:rPr>
      </w:pPr>
      <w:r w:rsidRPr="00AD1FAB">
        <w:rPr>
          <w:rFonts w:ascii="Calibri Light" w:hAnsi="Calibri Light"/>
        </w:rPr>
        <w:t>Fakulta technologická má v souladu se Studijním a zkušebním řádem Univerzity Tomáše Bati ve Zlíně</w:t>
      </w:r>
      <w:r>
        <w:rPr>
          <w:rStyle w:val="Znakapoznpodarou"/>
          <w:rFonts w:ascii="Calibri Light" w:hAnsi="Calibri Light"/>
        </w:rPr>
        <w:footnoteReference w:id="30"/>
      </w:r>
      <w:r w:rsidR="00ED6CBF">
        <w:rPr>
          <w:rFonts w:ascii="Calibri Light" w:hAnsi="Calibri Light"/>
        </w:rPr>
        <w:t xml:space="preserve"> </w:t>
      </w:r>
      <w:r w:rsidR="00FD677A">
        <w:rPr>
          <w:rFonts w:ascii="Calibri Light" w:hAnsi="Calibri Light"/>
        </w:rPr>
        <w:t xml:space="preserve"> ustanovené</w:t>
      </w:r>
      <w:r w:rsidRPr="00AD1FAB">
        <w:rPr>
          <w:rFonts w:ascii="Calibri Light" w:hAnsi="Calibri Light"/>
        </w:rPr>
        <w:t xml:space="preserve"> Rad</w:t>
      </w:r>
      <w:r w:rsidR="00FD677A">
        <w:rPr>
          <w:rFonts w:ascii="Calibri Light" w:hAnsi="Calibri Light"/>
        </w:rPr>
        <w:t>y</w:t>
      </w:r>
      <w:r w:rsidRPr="00AD1FAB">
        <w:rPr>
          <w:rFonts w:ascii="Calibri Light" w:hAnsi="Calibri Light"/>
        </w:rPr>
        <w:t xml:space="preserve"> studijních programů Fakulty technologické</w:t>
      </w:r>
      <w:r w:rsidR="00FD677A">
        <w:rPr>
          <w:rStyle w:val="Znakapoznpodarou"/>
          <w:rFonts w:ascii="Calibri Light" w:hAnsi="Calibri Light"/>
        </w:rPr>
        <w:footnoteReference w:id="31"/>
      </w:r>
      <w:r w:rsidRPr="00AD1FAB">
        <w:rPr>
          <w:rFonts w:ascii="Calibri Light" w:hAnsi="Calibri Light"/>
        </w:rPr>
        <w:t>. V souladu se Studijním a zkušebním řádem Univerzity je jedním z úkolů Rady</w:t>
      </w:r>
      <w:r w:rsidR="00FD677A">
        <w:rPr>
          <w:rFonts w:ascii="Calibri Light" w:hAnsi="Calibri Light"/>
        </w:rPr>
        <w:t xml:space="preserve"> </w:t>
      </w:r>
      <w:r w:rsidR="00FD677A" w:rsidRPr="00FD677A">
        <w:rPr>
          <w:rFonts w:ascii="Calibri Light" w:hAnsi="Calibri Light"/>
        </w:rPr>
        <w:t>studijních programů</w:t>
      </w:r>
      <w:r w:rsidRPr="00FD677A">
        <w:rPr>
          <w:rFonts w:ascii="Calibri Light" w:hAnsi="Calibri Light"/>
        </w:rPr>
        <w:t xml:space="preserve"> </w:t>
      </w:r>
      <w:r w:rsidRPr="00AD1FAB">
        <w:rPr>
          <w:rFonts w:ascii="Calibri Light" w:hAnsi="Calibri Light"/>
        </w:rPr>
        <w:t xml:space="preserve">navrhovat studijní plány studijních programů (dříve oborů) a změny v jejich struktuře. </w:t>
      </w:r>
    </w:p>
    <w:p w14:paraId="74C4B4E7" w14:textId="0EEC7A5E" w:rsidR="00AD1FAB" w:rsidRDefault="00AD1FAB" w:rsidP="00AD1FAB">
      <w:pPr>
        <w:jc w:val="both"/>
        <w:rPr>
          <w:rFonts w:ascii="Calibri Light" w:hAnsi="Calibri Light"/>
        </w:rPr>
      </w:pPr>
      <w:r w:rsidRPr="00AD1FAB">
        <w:rPr>
          <w:rFonts w:ascii="Calibri Light" w:hAnsi="Calibri Light"/>
        </w:rPr>
        <w:lastRenderedPageBreak/>
        <w:t>Studijní plán, který je obsažen v předkládaném akreditačním materiálu, je sestaven tak, aby umožnil studentům získat především obecné teoretické znalosti ve stěžejních předmětech studovaného programu (</w:t>
      </w:r>
      <w:r w:rsidR="00804B03">
        <w:rPr>
          <w:rFonts w:ascii="Calibri Light" w:hAnsi="Calibri Light"/>
        </w:rPr>
        <w:t xml:space="preserve">základní teoretické </w:t>
      </w:r>
      <w:r w:rsidRPr="00AD1FAB">
        <w:rPr>
          <w:rFonts w:ascii="Calibri Light" w:hAnsi="Calibri Light"/>
        </w:rPr>
        <w:t>předměty</w:t>
      </w:r>
      <w:r w:rsidR="00804B03">
        <w:rPr>
          <w:rFonts w:ascii="Calibri Light" w:hAnsi="Calibri Light"/>
        </w:rPr>
        <w:t xml:space="preserve"> profilujícího </w:t>
      </w:r>
      <w:r w:rsidRPr="00AD1FAB">
        <w:rPr>
          <w:rFonts w:ascii="Calibri Light" w:hAnsi="Calibri Light"/>
        </w:rPr>
        <w:t xml:space="preserve">základu ZT), které jsou potřebné pro výkon povolání. Dále studenti získají znalosti, které rozšíří a doplní jejich odborný profil (předměty profilujícího základu PZ). Studijní program klade rovněž důraz na získání praktických dovedností zařazením </w:t>
      </w:r>
      <w:r w:rsidR="00A50EC8">
        <w:rPr>
          <w:rFonts w:ascii="Calibri Light" w:hAnsi="Calibri Light"/>
        </w:rPr>
        <w:t>ročníkového</w:t>
      </w:r>
      <w:r w:rsidRPr="00AD1FAB">
        <w:rPr>
          <w:rFonts w:ascii="Calibri Light" w:hAnsi="Calibri Light"/>
        </w:rPr>
        <w:t xml:space="preserve"> projektu a laboratorních cvičení, ve kterých mohou studenti využívat pokročilé metody výzkumné práce.</w:t>
      </w:r>
    </w:p>
    <w:p w14:paraId="3A801C90" w14:textId="77777777" w:rsidR="003A2D99" w:rsidRPr="00AD1FAB" w:rsidRDefault="003A2D99" w:rsidP="00AD1FAB">
      <w:pPr>
        <w:jc w:val="both"/>
        <w:rPr>
          <w:rFonts w:ascii="Calibri Light" w:hAnsi="Calibri Light"/>
        </w:rPr>
      </w:pPr>
    </w:p>
    <w:p w14:paraId="49123BDE" w14:textId="77777777" w:rsidR="009E517D" w:rsidRPr="00650764" w:rsidRDefault="009E517D" w:rsidP="00650764">
      <w:pPr>
        <w:pStyle w:val="Nadpis3"/>
      </w:pPr>
      <w:r w:rsidRPr="00650764">
        <w:t xml:space="preserve">Vymezení uplatnění absolventů </w:t>
      </w:r>
    </w:p>
    <w:p w14:paraId="211BE799" w14:textId="739F641A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2.7</w:t>
      </w:r>
    </w:p>
    <w:p w14:paraId="7FA58BA0" w14:textId="77777777" w:rsidR="00804B03" w:rsidRPr="00804B03" w:rsidRDefault="00804B03" w:rsidP="00804B03">
      <w:pPr>
        <w:jc w:val="both"/>
        <w:rPr>
          <w:rFonts w:ascii="Calibri Light" w:hAnsi="Calibri Light"/>
        </w:rPr>
      </w:pPr>
      <w:r w:rsidRPr="00804B03">
        <w:rPr>
          <w:rFonts w:ascii="Calibri Light" w:hAnsi="Calibri Light"/>
        </w:rPr>
        <w:t xml:space="preserve">Rámcové uplatnění absolventů studijního programu je uvedeno v části B-I akreditačních materiálů Profil absolventa studijního programu, typické pracovní pozice jsou pak specifikovány v části D-I téhož materiálu (Předpokládaná uplatnitelnost absolventů na trhu práce). </w:t>
      </w:r>
    </w:p>
    <w:p w14:paraId="5427DF55" w14:textId="4B2A88F5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Předpokládané uplatnění absolventů je v následujících pozicích:</w:t>
      </w:r>
    </w:p>
    <w:p w14:paraId="18AF9EAA" w14:textId="0A5CCF46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manažer výroby v potravinářském průmyslu,</w:t>
      </w:r>
    </w:p>
    <w:p w14:paraId="2466B0FB" w14:textId="5DA20965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manažer velkoplošných obchodních řetězců,</w:t>
      </w:r>
    </w:p>
    <w:p w14:paraId="12A06321" w14:textId="239A239D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vedoucí podnikových a akreditovaných laboratoří zaměřených na chemickou, mikrobiologickou a molekulárně-biologickou analýzu potravin,</w:t>
      </w:r>
    </w:p>
    <w:p w14:paraId="2E07A994" w14:textId="4762BD81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samostatný inspektor a odborný pracovník v orgánech státní správy zaměřených na dozor v oblasti výroby potravin a jejich uvádění na trh,</w:t>
      </w:r>
    </w:p>
    <w:p w14:paraId="77015C44" w14:textId="7A06582F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akademický pracovník chemických a potravinářských fakult vysokých škol,</w:t>
      </w:r>
    </w:p>
    <w:p w14:paraId="62A19651" w14:textId="56987DBF" w:rsidR="003A2D99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- vědecko-výzkumný pracovník ve výzkumných ústavech a obdobných institucích.</w:t>
      </w:r>
    </w:p>
    <w:p w14:paraId="331CEF6A" w14:textId="77777777" w:rsidR="006D53C4" w:rsidRPr="00804B03" w:rsidRDefault="006D53C4" w:rsidP="006D53C4">
      <w:pPr>
        <w:jc w:val="both"/>
        <w:rPr>
          <w:rFonts w:ascii="Calibri Light" w:hAnsi="Calibri Light"/>
        </w:rPr>
      </w:pPr>
    </w:p>
    <w:p w14:paraId="07EE6617" w14:textId="77777777" w:rsidR="009E517D" w:rsidRPr="00650764" w:rsidRDefault="009E517D" w:rsidP="00650764">
      <w:pPr>
        <w:pStyle w:val="Nadpis3"/>
      </w:pPr>
      <w:r w:rsidRPr="00650764">
        <w:t xml:space="preserve">Standardní doba studia </w:t>
      </w:r>
    </w:p>
    <w:p w14:paraId="5CDD252B" w14:textId="056E2D2C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2.8</w:t>
      </w:r>
    </w:p>
    <w:p w14:paraId="6EC798C5" w14:textId="60389073" w:rsidR="006A3DE4" w:rsidRDefault="006A3DE4" w:rsidP="006A3DE4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A3DE4">
        <w:rPr>
          <w:rFonts w:ascii="Calibri Light" w:hAnsi="Calibri Light"/>
        </w:rPr>
        <w:t>Standardní doba studia odpovídá průměrné studijní zátěži povinných a povinně volitelných předmětů, obsahu a cílům studia a profilu absolventa studijního programu. Studijní zátěž je současně promítnuta do kreditů za jednotlivé předměty a odpovídá požadavkům dle ECTS. Standardní doba studia magisterského programu je 2 roky.</w:t>
      </w:r>
    </w:p>
    <w:p w14:paraId="750A64F0" w14:textId="77777777" w:rsidR="003A2D99" w:rsidRPr="006A3DE4" w:rsidRDefault="003A2D99" w:rsidP="006A3DE4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2F53A4C8" w14:textId="768E37EF" w:rsidR="009E517D" w:rsidRDefault="009E517D" w:rsidP="00650764">
      <w:pPr>
        <w:pStyle w:val="Nadpis3"/>
      </w:pPr>
      <w:r w:rsidRPr="00650764">
        <w:t xml:space="preserve">Soulad obsahu studia s cíli studia a profilem absolventa </w:t>
      </w:r>
    </w:p>
    <w:p w14:paraId="4904CB0D" w14:textId="7FADFF72" w:rsidR="006A3DE4" w:rsidRPr="006A3DE4" w:rsidRDefault="006A3DE4" w:rsidP="006A3DE4">
      <w:pPr>
        <w:jc w:val="center"/>
      </w:pPr>
      <w:r w:rsidRPr="006A3DE4">
        <w:t>Standard 2.9</w:t>
      </w:r>
    </w:p>
    <w:p w14:paraId="5AA7899A" w14:textId="1F76841C" w:rsidR="006D53C4" w:rsidRPr="006D53C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 xml:space="preserve">Ve dvouletém magisterském studijním programu Technologie potravin jsou vychováváni odborníci pro technologické a kontrolní funkce ve výrobních podnicích potravinářského průmyslu, podnicích uvádějících potraviny a nápoje do oběhu, státní správu, výzkumné a vývojové instituce. Studium poskytuje na základě aktuálního stavu vědeckého poznání, výzkumu a vývoje rozšíření teoretických i praktických znalostí v oblastech technologie výroby potravin a nápojů. Součástí studia jsou i disciplíny zaměřené na chemické, biochemické, mikrobiologické a senzorické změny potravin a nápojů během </w:t>
      </w:r>
      <w:r w:rsidRPr="006D53C4">
        <w:rPr>
          <w:rFonts w:ascii="Calibri Light" w:hAnsi="Calibri Light"/>
        </w:rPr>
        <w:lastRenderedPageBreak/>
        <w:t xml:space="preserve">jejich výroby a následného skladování. Zvláštní pozornost je věnována legislativním aspektům celého procesu výroby potravin a jejich uvádění na trh s důrazem na principy zabezpečení zdravotní nezávadnosti potravin. </w:t>
      </w:r>
    </w:p>
    <w:p w14:paraId="1368767F" w14:textId="7B3C29DF" w:rsidR="006A3DE4" w:rsidRDefault="006D53C4" w:rsidP="006D53C4">
      <w:pPr>
        <w:jc w:val="both"/>
        <w:rPr>
          <w:rFonts w:ascii="Calibri Light" w:hAnsi="Calibri Light"/>
        </w:rPr>
      </w:pPr>
      <w:r w:rsidRPr="006D53C4">
        <w:rPr>
          <w:rFonts w:ascii="Calibri Light" w:hAnsi="Calibri Light"/>
        </w:rPr>
        <w:t>Soulad mezi výše uvedeným obsahem a cíli studia a profilem absolventa je dán především vhodnou volbou skladby povinných předmětů a systémem vzájemně propojených předmětů, které na sebe navazují. Předpokládají se již znalosti z bakalářského stupně studia v oblasti potravinářství, které se v magisterském stupni rozšiřují a prohlubují.</w:t>
      </w:r>
    </w:p>
    <w:p w14:paraId="4E1F5190" w14:textId="77777777" w:rsidR="00D906AA" w:rsidRPr="006A3DE4" w:rsidRDefault="00D906AA" w:rsidP="006D53C4">
      <w:pPr>
        <w:jc w:val="both"/>
      </w:pPr>
    </w:p>
    <w:p w14:paraId="3C2B20A9" w14:textId="77777777" w:rsidR="009E517D" w:rsidRDefault="009E517D" w:rsidP="00155275">
      <w:pPr>
        <w:pStyle w:val="Nadpis3"/>
      </w:pPr>
      <w:r w:rsidRPr="00035992">
        <w:t xml:space="preserve">Struktura a rozsah studijních předmětů </w:t>
      </w:r>
    </w:p>
    <w:p w14:paraId="7B8A922D" w14:textId="04F67615"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2.12</w:t>
      </w:r>
    </w:p>
    <w:p w14:paraId="756F1EC6" w14:textId="73B7BD1F" w:rsidR="003A2D99" w:rsidRDefault="006C1F23" w:rsidP="006C1F23">
      <w:pPr>
        <w:spacing w:before="120" w:after="120"/>
        <w:jc w:val="both"/>
        <w:rPr>
          <w:rFonts w:ascii="Calibri Light" w:hAnsi="Calibri Light"/>
        </w:rPr>
      </w:pPr>
      <w:r w:rsidRPr="006C1F23">
        <w:rPr>
          <w:rFonts w:ascii="Calibri Light" w:hAnsi="Calibri Light"/>
        </w:rPr>
        <w:t xml:space="preserve">Struktura studijních předmětů je souhrnně uvedena v části B-IIa – Studijní plány a návrh témat prací akreditačních materiálů. Podrobněji je pak každý z předmětů charakterizován v příslušném formuláři B-III – Charakteristika studijního předmětu. </w:t>
      </w:r>
      <w:r w:rsidR="00D906AA" w:rsidRPr="00D906AA">
        <w:rPr>
          <w:rFonts w:ascii="Calibri Light" w:hAnsi="Calibri Light"/>
        </w:rPr>
        <w:t>Nosnou částí studijního programu jsou základní teoretické studijní předměty profilujícího základu zaměřené na technologii výroby potravin rostlinného i živočišného původu a chemickou a mikrobiologickou analýzu surovin, meziproduktů a finálních produktů. Základní teoretické studijní předměty profilujícího základu jsou doplněny profilujícími předměty z oblasti fyzikální a senzorické analýzy. Celá struktura je završena předměty zaměřenými na legislativu v potravinářství, podmínky uvádění potravin na trh a řízení jakosti a bezpečnosti potravin. Tato struktura výstavby studijního plánu naplňuje profil absolventa a cíle studia.</w:t>
      </w:r>
    </w:p>
    <w:p w14:paraId="6ADF3C2E" w14:textId="77777777" w:rsidR="00D906AA" w:rsidRPr="006C1F23" w:rsidRDefault="00D906AA" w:rsidP="006C1F23">
      <w:pPr>
        <w:spacing w:before="120" w:after="120"/>
        <w:jc w:val="both"/>
        <w:rPr>
          <w:rFonts w:ascii="Calibri Light" w:hAnsi="Calibri Light"/>
        </w:rPr>
      </w:pPr>
    </w:p>
    <w:p w14:paraId="37EFF15A" w14:textId="77777777" w:rsidR="009E517D" w:rsidRDefault="009E517D" w:rsidP="00155275">
      <w:pPr>
        <w:pStyle w:val="Nadpis3"/>
      </w:pPr>
      <w:r w:rsidRPr="00035992">
        <w:t xml:space="preserve">Soulad obsahu studijních předmětů, státních zkoušek a kvalifikačních prací s výsledky učení a profilem absolventa  </w:t>
      </w:r>
    </w:p>
    <w:p w14:paraId="0DEF8C8A" w14:textId="77777777" w:rsidR="00F03E00" w:rsidRDefault="009E517D" w:rsidP="00F03E00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2.14</w:t>
      </w:r>
    </w:p>
    <w:p w14:paraId="2AC086B9" w14:textId="3916D835" w:rsidR="009E517D" w:rsidRDefault="00F03E00" w:rsidP="00F03E00">
      <w:pPr>
        <w:spacing w:before="120" w:after="120"/>
        <w:jc w:val="both"/>
        <w:rPr>
          <w:rFonts w:ascii="Calibri Light" w:hAnsi="Calibri Light"/>
        </w:rPr>
      </w:pPr>
      <w:r w:rsidRPr="00F03E00">
        <w:rPr>
          <w:rFonts w:ascii="Calibri Light" w:hAnsi="Calibri Light"/>
        </w:rPr>
        <w:t>Povinné předměty státní závěrečné zkoušky jsou konstruovány především z oblastí základních teoretických studijních předmětů profilujícího základu – technologie výroby potravin rostlinného a živočišného původu. Jsou zařazena i témata z profilujících předmětů – zejména výroba alkoholických a nealkoholických nápojů a řízení jakosti a bezpečnosti potravin. Jako volitelné předměty jsou zařazeny disciplíny zaměřené na analýzu potravin a aplikaci zásad správné výživy. Kvalifikační práce jsou zaměřeny především na studium faktorů a surovinové skladby na technologické a funkční vlastnosti různých druhů potravin. Část témat je orientována do sledování jakosti a zdravotní nezávadnosti surovin, meziproduktů a finálních produktů.</w:t>
      </w:r>
    </w:p>
    <w:p w14:paraId="3C714830" w14:textId="77777777" w:rsidR="00F03E00" w:rsidRPr="00F03E00" w:rsidRDefault="00F03E00" w:rsidP="00F03E00">
      <w:pPr>
        <w:spacing w:before="120" w:after="120"/>
        <w:jc w:val="both"/>
        <w:rPr>
          <w:rFonts w:ascii="Calibri Light" w:hAnsi="Calibri Light"/>
        </w:rPr>
      </w:pPr>
    </w:p>
    <w:p w14:paraId="60F89BD0" w14:textId="77777777" w:rsidR="009E517D" w:rsidRDefault="009E517D" w:rsidP="00035992">
      <w:pPr>
        <w:pStyle w:val="Nadpis2"/>
      </w:pPr>
      <w:r w:rsidRPr="00035992">
        <w:t xml:space="preserve">Vzdělávací </w:t>
      </w:r>
      <w:r>
        <w:t xml:space="preserve">a tvůrčí </w:t>
      </w:r>
      <w:r w:rsidRPr="00035992">
        <w:t>činnost</w:t>
      </w:r>
      <w:r>
        <w:t xml:space="preserve"> ve studijním programu</w:t>
      </w:r>
    </w:p>
    <w:p w14:paraId="2073A547" w14:textId="77777777" w:rsidR="009E517D" w:rsidRDefault="009E517D" w:rsidP="00155275">
      <w:pPr>
        <w:pStyle w:val="Nadpis3"/>
      </w:pPr>
      <w:r w:rsidRPr="00035992">
        <w:t>Metody výuky a hodnocení výsledků studia</w:t>
      </w:r>
    </w:p>
    <w:p w14:paraId="36CDB426" w14:textId="7BC722C1" w:rsidR="009E517D" w:rsidRDefault="009E517D" w:rsidP="00650764">
      <w:pPr>
        <w:tabs>
          <w:tab w:val="left" w:pos="2835"/>
        </w:tabs>
        <w:spacing w:before="120" w:after="120"/>
      </w:pPr>
      <w:r>
        <w:tab/>
      </w:r>
      <w:r>
        <w:tab/>
      </w:r>
      <w:r w:rsidRPr="00650764">
        <w:t>Standard</w:t>
      </w:r>
      <w:r>
        <w:t>y</w:t>
      </w:r>
      <w:r w:rsidRPr="00650764">
        <w:t xml:space="preserve"> 3.1-3.4</w:t>
      </w:r>
    </w:p>
    <w:p w14:paraId="65E20E5C" w14:textId="772DBD36" w:rsidR="00F03E00" w:rsidRPr="00F03E00" w:rsidRDefault="00F03E00" w:rsidP="00F03E00">
      <w:pPr>
        <w:spacing w:before="120" w:after="120"/>
        <w:jc w:val="both"/>
        <w:rPr>
          <w:rFonts w:ascii="Calibri Light" w:hAnsi="Calibri Light"/>
        </w:rPr>
      </w:pPr>
      <w:r w:rsidRPr="00F03E00">
        <w:rPr>
          <w:rFonts w:ascii="Calibri Light" w:hAnsi="Calibri Light"/>
        </w:rPr>
        <w:t xml:space="preserve">Ve studijním programu Technologie potravin je důraz kladen na praktickém osvojení jednotlivých metod technologie zpracování surovin rostlinného i živočišného původu. Kromě přednáškové a seminární výuky je posílena hodinová dotace laboratorních cvičení, kde studenti rozšíří své poznatky o faktorech ovlivňujících jakost a zdravotní nezávadnost potravin. Do vzdělávací činnosti jsou zavedeny moderní nástroje zahrnující fotografické materiály, instruktážní videa a e-learningové materiály, které studentům pomohou upevnit si znalosti získané v teoretické i praktické výuce. Pro výuku v </w:t>
      </w:r>
      <w:r w:rsidRPr="00F03E00">
        <w:rPr>
          <w:rFonts w:ascii="Calibri Light" w:hAnsi="Calibri Light"/>
        </w:rPr>
        <w:lastRenderedPageBreak/>
        <w:t>kombinované formě studia jsou tyto materiály pomůckou pro zvládnutí potřebného rozsahu studia. V předmětech jako je Podpora přípravy a realizace výroby potravin a Ročníkový projekt je důraz kladen na aktivní a tvůrčí přístup studentů při řešení modelových projektových zadání.</w:t>
      </w:r>
    </w:p>
    <w:p w14:paraId="67F337A1" w14:textId="76F9F1B6" w:rsidR="005B6D5A" w:rsidRPr="005B6D5A" w:rsidRDefault="005B6D5A" w:rsidP="00F03E00">
      <w:pPr>
        <w:spacing w:before="120" w:after="120"/>
        <w:jc w:val="both"/>
        <w:rPr>
          <w:rFonts w:ascii="Calibri Light" w:hAnsi="Calibri Light"/>
        </w:rPr>
      </w:pPr>
      <w:r w:rsidRPr="005B6D5A">
        <w:rPr>
          <w:rFonts w:ascii="Calibri Light" w:hAnsi="Calibri Light"/>
        </w:rPr>
        <w:t>Poměr přímé výuky a samostudia v rámci studijní zátěže odpovídá studijnímu programu akademicky zaměřeného profilu, formě studia a metodám výuky. Studijní zátěž je efektivně rozložena v rámci struktury studijních předmětů a studijního plánu. Mimo předepsané kontaktní části studia lze využít individuální osobní konzultace, elektronické konzultace (zejména e-mail, Skype, pro obecné informace i facebook apod.).</w:t>
      </w:r>
    </w:p>
    <w:p w14:paraId="78AA0DE7" w14:textId="26B9110A" w:rsidR="005B6D5A" w:rsidRPr="005B6D5A" w:rsidRDefault="005B6D5A" w:rsidP="005B6D5A">
      <w:pPr>
        <w:spacing w:before="120" w:after="120"/>
        <w:jc w:val="both"/>
        <w:rPr>
          <w:rFonts w:ascii="Calibri Light" w:hAnsi="Calibri Light"/>
        </w:rPr>
      </w:pPr>
      <w:r w:rsidRPr="005B6D5A">
        <w:rPr>
          <w:rFonts w:ascii="Calibri Light" w:hAnsi="Calibri Light"/>
        </w:rPr>
        <w:t>Skladba studijní literatury a dále skladba výukových zdrojů a souborů informací, které nahradí studentovi přímou výuku, které jsou uvedeny v požadavcích studijních předmětů profilujícího základu, odráží aktuální stav poznání a zohledňují mezinárodní rozměr studia. Studentům je zajištěna dostupnost studijní literatury a studijních opor, které jsou uváděny v požadavcích studijních předmětů profilujícího základu. Studentům je zajištěna dostupnost studijní literatury v univerzitní knihovně</w:t>
      </w:r>
      <w:r>
        <w:rPr>
          <w:rStyle w:val="Znakapoznpodarou"/>
          <w:rFonts w:ascii="Calibri Light" w:hAnsi="Calibri Light"/>
        </w:rPr>
        <w:footnoteReference w:id="32"/>
      </w:r>
      <w:r>
        <w:rPr>
          <w:rFonts w:ascii="Calibri Light" w:hAnsi="Calibri Light"/>
        </w:rPr>
        <w:t>.</w:t>
      </w:r>
    </w:p>
    <w:p w14:paraId="218D4917" w14:textId="5E935CEC" w:rsidR="005B6D5A" w:rsidRDefault="005B6D5A" w:rsidP="005B6D5A">
      <w:pPr>
        <w:spacing w:before="120" w:after="120"/>
        <w:jc w:val="both"/>
        <w:rPr>
          <w:rFonts w:ascii="Calibri Light" w:hAnsi="Calibri Light"/>
        </w:rPr>
      </w:pPr>
      <w:r w:rsidRPr="005B6D5A">
        <w:rPr>
          <w:rFonts w:ascii="Calibri Light" w:hAnsi="Calibri Light"/>
        </w:rPr>
        <w:t xml:space="preserve">Fakulta v rámci organizace studia a výuky uplatňuje kritéria stanovená </w:t>
      </w:r>
      <w:r>
        <w:rPr>
          <w:rFonts w:ascii="Calibri Light" w:hAnsi="Calibri Light"/>
        </w:rPr>
        <w:t>S</w:t>
      </w:r>
      <w:r w:rsidRPr="005B6D5A">
        <w:rPr>
          <w:rFonts w:ascii="Calibri Light" w:hAnsi="Calibri Light"/>
        </w:rPr>
        <w:t>tudijním a zkušebním řádem Univerzity Tomáše Bati ve Zlíně a Pravidly průběhu studia ve studijních programech uskutečňovaných na Fakultě technologické</w:t>
      </w:r>
      <w:r>
        <w:rPr>
          <w:rStyle w:val="Znakapoznpodarou"/>
          <w:rFonts w:ascii="Calibri Light" w:hAnsi="Calibri Light"/>
        </w:rPr>
        <w:footnoteReference w:id="33"/>
      </w:r>
      <w:r w:rsidRPr="005B6D5A">
        <w:rPr>
          <w:rFonts w:ascii="Calibri Light" w:hAnsi="Calibri Light"/>
        </w:rPr>
        <w:t>, která odpovídají cílům studia, umožňují jeho objektivní hodnocení a jsou využívána k hodnocení studentů. UTB ve Zlíně a Fakulta technologická transparentně zveřejňuje v portále IS/STAG podmínky hodnocení studentů, jako jsou zejména podmínky udělení zápočtů, klasifikovaných zápočtů a zkoušek. Podmínky úspěšného ukončení studia jsou zveřejněny ve studijních plánech ve veřejné části internetových stránek fakulty</w:t>
      </w:r>
      <w:r>
        <w:rPr>
          <w:rStyle w:val="Znakapoznpodarou"/>
          <w:rFonts w:ascii="Calibri Light" w:hAnsi="Calibri Light"/>
        </w:rPr>
        <w:footnoteReference w:id="34"/>
      </w:r>
      <w:r w:rsidRPr="005B6D5A">
        <w:rPr>
          <w:rFonts w:ascii="Calibri Light" w:hAnsi="Calibri Light"/>
        </w:rPr>
        <w:t xml:space="preserve"> a to pokynem děkana Kontrola splnění studijních povinností a přihlášení na předměty Státní závěrečné zkoušky</w:t>
      </w:r>
      <w:r>
        <w:rPr>
          <w:rStyle w:val="Znakapoznpodarou"/>
          <w:rFonts w:ascii="Calibri Light" w:hAnsi="Calibri Light"/>
        </w:rPr>
        <w:footnoteReference w:id="35"/>
      </w:r>
      <w:r w:rsidRPr="005B6D5A">
        <w:rPr>
          <w:rFonts w:ascii="Calibri Light" w:hAnsi="Calibri Light"/>
        </w:rPr>
        <w:t>, která je každoročně aktualizována.</w:t>
      </w:r>
    </w:p>
    <w:p w14:paraId="5660A8F8" w14:textId="77777777" w:rsidR="003A2D99" w:rsidRPr="005B6D5A" w:rsidRDefault="003A2D99" w:rsidP="005B6D5A">
      <w:pPr>
        <w:spacing w:before="120" w:after="120"/>
        <w:jc w:val="both"/>
        <w:rPr>
          <w:rFonts w:ascii="Calibri Light" w:hAnsi="Calibri Light"/>
        </w:rPr>
      </w:pPr>
    </w:p>
    <w:p w14:paraId="77426EBF" w14:textId="7F199B2C" w:rsidR="009E517D" w:rsidRPr="00082A54" w:rsidRDefault="009E517D" w:rsidP="00650764">
      <w:pPr>
        <w:pStyle w:val="Nadpis3"/>
      </w:pPr>
      <w:r w:rsidRPr="00650764">
        <w:t xml:space="preserve">Tvůrčí činnost vztahující se ke studijnímu programu </w:t>
      </w:r>
    </w:p>
    <w:p w14:paraId="0E9009FD" w14:textId="77777777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</w:t>
      </w:r>
      <w:r>
        <w:t>y</w:t>
      </w:r>
      <w:r w:rsidRPr="00650764">
        <w:t xml:space="preserve"> 3.5</w:t>
      </w:r>
      <w:r>
        <w:t>-3.7</w:t>
      </w:r>
    </w:p>
    <w:p w14:paraId="6AF650E4" w14:textId="425F6E3D" w:rsidR="009E517D" w:rsidRPr="00F67F56" w:rsidRDefault="00F03E00" w:rsidP="00F67F56">
      <w:pPr>
        <w:spacing w:before="120" w:after="120"/>
        <w:jc w:val="both"/>
        <w:rPr>
          <w:rFonts w:ascii="Calibri Light" w:hAnsi="Calibri Light"/>
        </w:rPr>
      </w:pPr>
      <w:r w:rsidRPr="00F03E00">
        <w:rPr>
          <w:rFonts w:ascii="Calibri Light" w:hAnsi="Calibri Light"/>
        </w:rPr>
        <w:t>Fakulta technologická Univerzity Tomáše Bati ve Zlíně uskutečňuje tvůrčí činnost, která odpovídá oblasti nebo oblastem vzdělávání, v rámci které nebo v rámci kterých má být studijní program příslušného typu uskutečňován. Tvůrčí činnost je na fakultě systematicky a dlouhodobě rozvíjena. Zapojení pracovníků je zřejmé z Centrální evidence projektů  a průběžně z Výročních zpráv fakulty   a Výročních zpráv UTB.  UTB ve Zlíně vykonává tvůrčí činnost v oblasti Potravinářství a zejména technologie potravin již od roku 2003. Za dobu bezmála 15 let vzniklo několik desítek technologicky orientovaných článků publikovaných v mezinárodních časopisech s impakt faktorem. V rámci publikací evidovaných v databázi Web of Science Core Colection autoři z UTB publikovali za posledních 5 let 65 publikací v oboru FOOD SCIENCE &amp; TECHNOLOGY, což činí 6,6% z celkového počtu publikací s afilací ČR. Předkládaný návrh akreditace je koncipován pro posílení tvůrčí činnosti fakulty a její rozvoj i do budoucna.</w:t>
      </w:r>
      <w:r>
        <w:rPr>
          <w:rFonts w:ascii="Calibri Light" w:hAnsi="Calibri Light"/>
        </w:rPr>
        <w:t xml:space="preserve"> </w:t>
      </w:r>
      <w:r w:rsidR="00C01A21" w:rsidRPr="00C01A21">
        <w:rPr>
          <w:rFonts w:ascii="Calibri Light" w:hAnsi="Calibri Light"/>
        </w:rPr>
        <w:t>Tvůrčí činnost se rovněž uskutečňuje v rámci projektů Grantové agentury České republiky a Národní agentury pro zemědělský výzkum, do kterých jsou studenti rovněž pravidelně zapojováni.</w:t>
      </w:r>
    </w:p>
    <w:p w14:paraId="4B457FFF" w14:textId="77777777" w:rsidR="009E517D" w:rsidRDefault="009E517D" w:rsidP="00035992">
      <w:pPr>
        <w:pStyle w:val="Nadpis2"/>
      </w:pPr>
      <w:r w:rsidRPr="00035992">
        <w:lastRenderedPageBreak/>
        <w:t>Finanční, materiální a další zabezpečení studijního programu</w:t>
      </w:r>
    </w:p>
    <w:p w14:paraId="3562EA63" w14:textId="77777777" w:rsidR="009E517D" w:rsidRPr="00650764" w:rsidRDefault="009E517D" w:rsidP="00155275">
      <w:pPr>
        <w:pStyle w:val="Nadpis3"/>
      </w:pPr>
      <w:r w:rsidRPr="00035992">
        <w:t xml:space="preserve">Finanční zabezpečení studijního </w:t>
      </w:r>
      <w:r w:rsidRPr="00650764">
        <w:t xml:space="preserve">programu </w:t>
      </w:r>
    </w:p>
    <w:p w14:paraId="0BE4919C" w14:textId="48192EC4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4.1</w:t>
      </w:r>
    </w:p>
    <w:p w14:paraId="7DCE13DA" w14:textId="0CDC985D" w:rsidR="00571261" w:rsidRDefault="00571261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571261">
        <w:rPr>
          <w:rFonts w:ascii="Calibri Light" w:hAnsi="Calibri Light"/>
        </w:rPr>
        <w:t xml:space="preserve">Fakulta technologická Univerzity Tomáše Bati ve Zlíně má zajištěnu infrastrukturu pro výuku ve studijním programu, zejména odpovídající materiální a technické zabezpečení, dostatečné a provozuschopné výukové a studijní prostory, vybavení učeben a laboratoří pomůckami a laboratorním a výukovým zařízením, které odpovídá danému typu studijního programu, jeho obsahu, cílům a příslušné oblasti vzdělávání a i profilu studijního programu, a počtu studentů. Fakulta průběžně sleduje předpokládané finanční prostředky zajištění výuky a hodnotí náklady spojené s uskutečňováním studijního programu, zejména náklady na přístrojové vybavení a jeho provoz, náklady na materiální a technické vybavení a jeho modernizaci, v neposlední řadě osobní náklady, náklady dalšího vzdělávání akademických pracovníků a výdaje na inovace. Výuka je financována z příspěvku státu na vzdělávací činnost a z tohoto pohledu má fakulta má zajištěny odpovídající zdroje na pokrytí těchto nákladů i se střednědobým výhledem na vývoj financí. Výroční zpráva o hospodaření fakulty je </w:t>
      </w:r>
      <w:r>
        <w:rPr>
          <w:rFonts w:ascii="Calibri Light" w:hAnsi="Calibri Light"/>
        </w:rPr>
        <w:t>veřejný dokument</w:t>
      </w:r>
      <w:r>
        <w:rPr>
          <w:rStyle w:val="Znakapoznpodarou"/>
          <w:rFonts w:ascii="Calibri Light" w:hAnsi="Calibri Light"/>
        </w:rPr>
        <w:footnoteReference w:id="36"/>
      </w:r>
      <w:r>
        <w:rPr>
          <w:rFonts w:ascii="Calibri Light" w:hAnsi="Calibri Light"/>
        </w:rPr>
        <w:t>.</w:t>
      </w:r>
      <w:r w:rsidRPr="00571261">
        <w:rPr>
          <w:rFonts w:ascii="Calibri Light" w:hAnsi="Calibri Light"/>
        </w:rPr>
        <w:t xml:space="preserve"> </w:t>
      </w:r>
    </w:p>
    <w:p w14:paraId="05CDE71B" w14:textId="77777777" w:rsidR="00EC1EB7" w:rsidRDefault="00EC1EB7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483C2411" w14:textId="2549083F" w:rsidR="009E517D" w:rsidRPr="00650764" w:rsidRDefault="009E517D" w:rsidP="00571261">
      <w:pPr>
        <w:pStyle w:val="Nadpis3"/>
      </w:pPr>
      <w:r w:rsidRPr="00650764">
        <w:t xml:space="preserve">Materiální a technické zabezpečení studijního programu </w:t>
      </w:r>
    </w:p>
    <w:p w14:paraId="56CFC401" w14:textId="4749FCEB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4.2</w:t>
      </w:r>
    </w:p>
    <w:p w14:paraId="2FE429FF" w14:textId="6A8931EB" w:rsidR="00571261" w:rsidRPr="00571261" w:rsidRDefault="00C01A21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01A21">
        <w:rPr>
          <w:rFonts w:ascii="Calibri Light" w:hAnsi="Calibri Light"/>
        </w:rPr>
        <w:t>UTB ve Zlíně a Fakulta technologická disponuje technologickými laboratořemi a výrobními celky pro výrobu potravin rostlinného a živočišného původu. Materiálně technické zabezpečení bude signifikantně zlepšeno při řešení Strategického projektu UTB ve Zlíně a především při řešení navazujícího ERDF projektu „Rozvoj infrastruktury Fakulty technologické“, kdy budou pořízeny celky jako například UHT-průtokové ošetření mléka, výrobník termizovaných a tavených produktů, vakuový kutr, zařízení pro snímání reologických vlastností těsta, mikropivovar aj. Rovněž jsou k dispozici laboratoře, přístroje a vybavení pro chemickou, mikrobiologickou, fyzikální a senzorickou analýzu surovin, meziproduktů a finálních produktů.</w:t>
      </w:r>
      <w:r w:rsidR="00571261" w:rsidRPr="00571261">
        <w:rPr>
          <w:rFonts w:ascii="Calibri Light" w:hAnsi="Calibri Light"/>
        </w:rPr>
        <w:t xml:space="preserve"> </w:t>
      </w:r>
    </w:p>
    <w:p w14:paraId="7C78AEAA" w14:textId="17EC4FA7" w:rsidR="00571261" w:rsidRDefault="00571261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571261">
        <w:rPr>
          <w:rFonts w:ascii="Calibri Light" w:hAnsi="Calibri Light"/>
        </w:rPr>
        <w:t>Kompletní přehled přístrojového vybavení je k dispozici na webových stránkách Fakulty technologické</w:t>
      </w:r>
      <w:r w:rsidR="000700C8">
        <w:rPr>
          <w:rStyle w:val="Znakapoznpodarou"/>
          <w:rFonts w:ascii="Calibri Light" w:hAnsi="Calibri Light"/>
        </w:rPr>
        <w:footnoteReference w:id="37"/>
      </w:r>
      <w:r w:rsidR="000700C8">
        <w:rPr>
          <w:rFonts w:ascii="Calibri Light" w:hAnsi="Calibri Light"/>
        </w:rPr>
        <w:t>.</w:t>
      </w:r>
    </w:p>
    <w:p w14:paraId="5FB87AA1" w14:textId="77777777" w:rsidR="00EC1EB7" w:rsidRPr="00571261" w:rsidRDefault="00EC1EB7" w:rsidP="0057126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0711F8D4" w14:textId="77777777" w:rsidR="009E517D" w:rsidRPr="00650764" w:rsidRDefault="009E517D" w:rsidP="00650764">
      <w:pPr>
        <w:pStyle w:val="Nadpis3"/>
      </w:pPr>
      <w:r w:rsidRPr="00650764">
        <w:t xml:space="preserve">Odborná literatura a elektronické databáze odpovídající studijnímu programu </w:t>
      </w:r>
    </w:p>
    <w:p w14:paraId="548AC09A" w14:textId="424AD169" w:rsidR="009E517D" w:rsidRDefault="009E517D" w:rsidP="00650764">
      <w:pPr>
        <w:tabs>
          <w:tab w:val="left" w:pos="2835"/>
        </w:tabs>
        <w:spacing w:before="120" w:after="120"/>
      </w:pPr>
      <w:r w:rsidRPr="00650764">
        <w:tab/>
      </w:r>
      <w:r w:rsidRPr="00650764">
        <w:tab/>
        <w:t>Standard 4.3</w:t>
      </w:r>
    </w:p>
    <w:p w14:paraId="4B5086F4" w14:textId="3352A406" w:rsidR="000700C8" w:rsidRDefault="000700C8" w:rsidP="000700C8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0700C8">
        <w:rPr>
          <w:rFonts w:ascii="Calibri Light" w:hAnsi="Calibri Light"/>
        </w:rPr>
        <w:t xml:space="preserve">Studenti mají dostatečný přístup k domácí i zahraniční odborné literatuře a dalším informačním zdrojům odpovídajícím danému typu studijního programu a i profilu studijního programu. Informační zdroje a informační služby pro všechny studijní programy realizované na UTB ve Zlíně zabezpečuje centrálně Knihovna UTB. Ta sídlí v moderních prostorách Univerzitního centra a je navštěvována studenty a pedagogy ze všech fakult, ale i čtenáři z řad odborné veřejnosti, neboť se jedná o největší univerzální odbornou knihovnu ve Zlínském kraji. </w:t>
      </w:r>
      <w:r>
        <w:rPr>
          <w:rFonts w:ascii="Calibri Light" w:hAnsi="Calibri Light"/>
        </w:rPr>
        <w:t>Konkrétní</w:t>
      </w:r>
      <w:r w:rsidRPr="000700C8">
        <w:rPr>
          <w:rFonts w:ascii="Calibri Light" w:hAnsi="Calibri Light"/>
        </w:rPr>
        <w:t xml:space="preserve"> zdroje jsou popsány jednak v části C III akreditačního spisu, a také zde, v komentáři standardu 1.13.</w:t>
      </w:r>
    </w:p>
    <w:p w14:paraId="046B4DA7" w14:textId="77777777" w:rsidR="00EC1EB7" w:rsidRPr="000700C8" w:rsidRDefault="00EC1EB7" w:rsidP="000700C8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0E57E4A" w14:textId="2E6FE2CF" w:rsidR="00EC1EB7" w:rsidRPr="00EC1EB7" w:rsidRDefault="009E517D" w:rsidP="00CF7028">
      <w:pPr>
        <w:pStyle w:val="Nadpis3"/>
      </w:pPr>
      <w:r w:rsidRPr="00035992">
        <w:lastRenderedPageBreak/>
        <w:t>Materiální a technické zabezpečení studijního programu uskutečňovaného mimo sídlo vysoké školy</w:t>
      </w:r>
      <w:r>
        <w:t xml:space="preserve"> </w:t>
      </w:r>
    </w:p>
    <w:p w14:paraId="5AAAC324" w14:textId="77777777" w:rsidR="009E517D" w:rsidRDefault="009E517D" w:rsidP="00BD69F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4.4</w:t>
      </w:r>
    </w:p>
    <w:p w14:paraId="6ADD17CC" w14:textId="5FD0562F" w:rsidR="009E517D" w:rsidRDefault="00683429" w:rsidP="0068342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Výuka ve studijních programech je plně uskutečňována v místě sídla UTB, výjimkou je realizace praxí, či výměnných studijních pobytů; tyto aktivity jsou zajišťovány případ od případu a relevantní vybavenost pracovišť je hodnocena garantem studijního programu a smluvně zajištěna.</w:t>
      </w:r>
    </w:p>
    <w:p w14:paraId="5687423B" w14:textId="77777777" w:rsidR="00C01A21" w:rsidRPr="00683429" w:rsidRDefault="00C01A21" w:rsidP="00683429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7A73583" w14:textId="77777777" w:rsidR="009E517D" w:rsidRDefault="009E517D" w:rsidP="00035992">
      <w:pPr>
        <w:pStyle w:val="Nadpis2"/>
      </w:pPr>
      <w:r w:rsidRPr="00035992">
        <w:t xml:space="preserve">Garant studijního programu </w:t>
      </w:r>
    </w:p>
    <w:p w14:paraId="73620D55" w14:textId="77777777" w:rsidR="009E517D" w:rsidRDefault="009E517D" w:rsidP="00155275">
      <w:pPr>
        <w:pStyle w:val="Nadpis3"/>
      </w:pPr>
      <w:r w:rsidRPr="00035992">
        <w:t xml:space="preserve">Pravomoci a odpovědnost garanta </w:t>
      </w:r>
    </w:p>
    <w:p w14:paraId="6E4F47C8" w14:textId="6D06947A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 5.1</w:t>
      </w:r>
    </w:p>
    <w:p w14:paraId="307AF4FF" w14:textId="3648B94B" w:rsidR="00683429" w:rsidRDefault="00683429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683429">
        <w:rPr>
          <w:rFonts w:ascii="Calibri Light" w:hAnsi="Calibri Light"/>
        </w:rPr>
        <w:t>Pozice garanta studijního programu je dána</w:t>
      </w:r>
      <w:r>
        <w:rPr>
          <w:rFonts w:ascii="Calibri Light" w:hAnsi="Calibri Light"/>
        </w:rPr>
        <w:t xml:space="preserve"> zákonem č</w:t>
      </w:r>
      <w:r w:rsidRPr="00683429">
        <w:rPr>
          <w:rFonts w:ascii="Calibri Light" w:hAnsi="Calibri Light"/>
        </w:rPr>
        <w:t xml:space="preserve">. 111/1998 SB., </w:t>
      </w:r>
      <w:r>
        <w:rPr>
          <w:rFonts w:ascii="Calibri Light" w:hAnsi="Calibri Light"/>
        </w:rPr>
        <w:t>o vysokých školách</w:t>
      </w:r>
      <w:r>
        <w:rPr>
          <w:rStyle w:val="Znakapoznpodarou"/>
          <w:rFonts w:ascii="Calibri Light" w:hAnsi="Calibri Light"/>
        </w:rPr>
        <w:footnoteReference w:id="38"/>
      </w:r>
      <w:r>
        <w:rPr>
          <w:rFonts w:ascii="Calibri Light" w:hAnsi="Calibri Light"/>
        </w:rPr>
        <w:t xml:space="preserve">, v platném znění </w:t>
      </w:r>
      <w:r w:rsidRPr="00683429">
        <w:rPr>
          <w:rFonts w:ascii="Calibri Light" w:hAnsi="Calibri Light"/>
        </w:rPr>
        <w:t xml:space="preserve">a na univerzitní úrovni jsou </w:t>
      </w:r>
      <w:r w:rsidR="005962B5" w:rsidRPr="00683429">
        <w:rPr>
          <w:rFonts w:ascii="Calibri Light" w:hAnsi="Calibri Light"/>
        </w:rPr>
        <w:t>pravomoc</w:t>
      </w:r>
      <w:r w:rsidR="005962B5">
        <w:rPr>
          <w:rFonts w:ascii="Calibri Light" w:hAnsi="Calibri Light"/>
        </w:rPr>
        <w:t>i</w:t>
      </w:r>
      <w:r w:rsidRPr="00683429">
        <w:rPr>
          <w:rFonts w:ascii="Calibri Light" w:hAnsi="Calibri Light"/>
        </w:rPr>
        <w:t xml:space="preserve"> a odpovědnost garanta stanovena především vnitřním předpisem Řád pro tvorbu, schvalování, uskutečňování a změny studijních programů UTB</w:t>
      </w:r>
      <w:r w:rsidR="00C01A21">
        <w:rPr>
          <w:rFonts w:ascii="Calibri Light" w:hAnsi="Calibri Light"/>
        </w:rPr>
        <w:t xml:space="preserve"> </w:t>
      </w:r>
      <w:r w:rsidRPr="00683429">
        <w:rPr>
          <w:rFonts w:ascii="Calibri Light" w:hAnsi="Calibri Light"/>
        </w:rPr>
        <w:t>ve Zlíně</w:t>
      </w:r>
      <w:r w:rsidR="00C01A21">
        <w:rPr>
          <w:rStyle w:val="Znakapoznpodarou"/>
          <w:rFonts w:ascii="Calibri Light" w:hAnsi="Calibri Light"/>
        </w:rPr>
        <w:footnoteReference w:id="39"/>
      </w:r>
      <w:r w:rsidRPr="00683429">
        <w:rPr>
          <w:rFonts w:ascii="Calibri Light" w:hAnsi="Calibri Light"/>
        </w:rPr>
        <w:t xml:space="preserve"> </w:t>
      </w:r>
      <w:r w:rsidR="005962B5">
        <w:rPr>
          <w:rFonts w:ascii="Calibri Light" w:hAnsi="Calibri Light"/>
        </w:rPr>
        <w:t xml:space="preserve">v čl. 8. </w:t>
      </w:r>
    </w:p>
    <w:p w14:paraId="7B9D7174" w14:textId="77777777" w:rsidR="00EC1EB7" w:rsidRPr="00683429" w:rsidRDefault="00EC1EB7" w:rsidP="005962B5">
      <w:pPr>
        <w:keepNext/>
        <w:keepLines/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EEE8AEA" w14:textId="291AFA1A" w:rsidR="009E517D" w:rsidRDefault="009E517D" w:rsidP="00155275">
      <w:pPr>
        <w:pStyle w:val="Nadpis3"/>
      </w:pPr>
      <w:r w:rsidRPr="00035992">
        <w:t xml:space="preserve">Zhodnocení osoby garanta z hlediska naplnění standardů </w:t>
      </w:r>
    </w:p>
    <w:p w14:paraId="6AAD2B2E" w14:textId="77777777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Standardy 5.2-5.4</w:t>
      </w:r>
    </w:p>
    <w:p w14:paraId="3E0CD67E" w14:textId="77777777" w:rsidR="00205053" w:rsidRDefault="00C01A21" w:rsidP="000833E4">
      <w:pPr>
        <w:tabs>
          <w:tab w:val="left" w:pos="2835"/>
        </w:tabs>
        <w:spacing w:before="120" w:after="120"/>
        <w:jc w:val="both"/>
        <w:rPr>
          <w:ins w:id="0" w:author="Frantisek Bunka" w:date="2018-04-07T09:14:00Z"/>
          <w:rFonts w:ascii="Calibri Light" w:hAnsi="Calibri Light"/>
        </w:rPr>
      </w:pPr>
      <w:r w:rsidRPr="00C01A21">
        <w:rPr>
          <w:rFonts w:ascii="Calibri Light" w:hAnsi="Calibri Light"/>
        </w:rPr>
        <w:t>Garant studijního programu má odbornou kvalifikaci v oblasti Potravinářství, získal habilitaci v oboru Zpracování zemědělských surovin, který je příbuzný Technologii potravin. Garant je činný v tvůrčí činnosti v oblasti technologie potravin, což lze doložit počtem článků v mezinárodních časopisech s impakt faktorem. Je rovněž spoluřešitelem několika grantů v posledních letech</w:t>
      </w:r>
      <w:r w:rsidR="00F432EC">
        <w:rPr>
          <w:rFonts w:ascii="Calibri Light" w:hAnsi="Calibri Light"/>
        </w:rPr>
        <w:t xml:space="preserve"> viz formulář C-I</w:t>
      </w:r>
      <w:r w:rsidRPr="00C01A21">
        <w:rPr>
          <w:rFonts w:ascii="Calibri Light" w:hAnsi="Calibri Light"/>
        </w:rPr>
        <w:t>. Jeho odbornost je doplněna expertní činností v rámci posuzování systémů jakosti a bezpečnosti potravin v průmyslové praxi napříč potravinovým řetězcem.</w:t>
      </w:r>
      <w:ins w:id="1" w:author="Frantisek Bunka" w:date="2018-04-07T09:04:00Z">
        <w:r w:rsidR="000833E4">
          <w:rPr>
            <w:rFonts w:ascii="Calibri Light" w:hAnsi="Calibri Light"/>
          </w:rPr>
          <w:t xml:space="preserve"> </w:t>
        </w:r>
      </w:ins>
    </w:p>
    <w:p w14:paraId="36B11D11" w14:textId="2A73682A" w:rsidR="000833E4" w:rsidRDefault="00205053" w:rsidP="000833E4">
      <w:pPr>
        <w:tabs>
          <w:tab w:val="left" w:pos="2835"/>
        </w:tabs>
        <w:spacing w:before="120" w:after="120"/>
        <w:jc w:val="both"/>
        <w:rPr>
          <w:ins w:id="2" w:author="Frantisek Bunka" w:date="2018-04-07T09:15:00Z"/>
          <w:rFonts w:ascii="Calibri Light" w:hAnsi="Calibri Light"/>
        </w:rPr>
      </w:pPr>
      <w:ins w:id="3" w:author="Frantisek Bunka" w:date="2018-04-07T09:14:00Z">
        <w:r>
          <w:rPr>
            <w:rFonts w:ascii="Calibri Light" w:hAnsi="Calibri Light"/>
          </w:rPr>
          <w:t xml:space="preserve">Garant je </w:t>
        </w:r>
      </w:ins>
      <w:ins w:id="4" w:author="Frantisek Bunka" w:date="2018-04-07T09:05:00Z">
        <w:r w:rsidR="000833E4" w:rsidRPr="000833E4">
          <w:rPr>
            <w:rFonts w:ascii="Calibri Light" w:hAnsi="Calibri Light"/>
          </w:rPr>
          <w:t>samostatný</w:t>
        </w:r>
        <w:r w:rsidR="000833E4">
          <w:rPr>
            <w:rFonts w:ascii="Calibri Light" w:hAnsi="Calibri Light"/>
          </w:rPr>
          <w:t>m</w:t>
        </w:r>
        <w:r w:rsidR="000833E4" w:rsidRPr="000833E4">
          <w:rPr>
            <w:rFonts w:ascii="Calibri Light" w:hAnsi="Calibri Light"/>
          </w:rPr>
          <w:t xml:space="preserve"> odborný</w:t>
        </w:r>
        <w:r w:rsidR="000833E4">
          <w:rPr>
            <w:rFonts w:ascii="Calibri Light" w:hAnsi="Calibri Light"/>
          </w:rPr>
          <w:t>m</w:t>
        </w:r>
        <w:r w:rsidR="000833E4" w:rsidRPr="000833E4">
          <w:rPr>
            <w:rFonts w:ascii="Calibri Light" w:hAnsi="Calibri Light"/>
          </w:rPr>
          <w:t xml:space="preserve"> posuzovatel</w:t>
        </w:r>
        <w:r w:rsidR="000833E4">
          <w:rPr>
            <w:rFonts w:ascii="Calibri Light" w:hAnsi="Calibri Light"/>
          </w:rPr>
          <w:t xml:space="preserve">em </w:t>
        </w:r>
      </w:ins>
      <w:ins w:id="5" w:author="Frantisek Bunka" w:date="2018-04-07T09:07:00Z">
        <w:r w:rsidR="000833E4" w:rsidRPr="000833E4">
          <w:rPr>
            <w:rFonts w:ascii="Calibri Light" w:hAnsi="Calibri Light"/>
          </w:rPr>
          <w:t xml:space="preserve">Českého institutu pro akreditaci podle ISO/IEC 17021-1:2015 (Posuzování shody – Požadavky na orgány provádějící audit a certifikaci systémů managementu) pro rozsah </w:t>
        </w:r>
        <w:r w:rsidR="000833E4">
          <w:rPr>
            <w:rFonts w:ascii="Calibri Light" w:hAnsi="Calibri Light"/>
          </w:rPr>
          <w:t>Systém managementu kvality</w:t>
        </w:r>
        <w:r w:rsidR="000833E4" w:rsidRPr="000833E4">
          <w:rPr>
            <w:rFonts w:ascii="Calibri Light" w:hAnsi="Calibri Light"/>
          </w:rPr>
          <w:t xml:space="preserve"> (referenční norma ISO 9001:2015, pro obory 03, 30 a 37)</w:t>
        </w:r>
        <w:r w:rsidR="000833E4">
          <w:rPr>
            <w:rFonts w:ascii="Calibri Light" w:hAnsi="Calibri Light"/>
          </w:rPr>
          <w:t>, systémy HA</w:t>
        </w:r>
        <w:r w:rsidR="000833E4" w:rsidRPr="000833E4">
          <w:rPr>
            <w:rFonts w:ascii="Calibri Light" w:hAnsi="Calibri Light"/>
          </w:rPr>
          <w:t>CCP (referenční norma: Všeobecné požadavky na systémy analýzy nebezpečí a stanovení kritických kontrolních bodů (HACCP) uveřejněné ve Věstníku Ministerstva zemědělství 2/2010)</w:t>
        </w:r>
        <w:r w:rsidR="000833E4">
          <w:rPr>
            <w:rFonts w:ascii="Calibri Light" w:hAnsi="Calibri Light"/>
          </w:rPr>
          <w:t xml:space="preserve">, Systém řízení bezpečnosti potravin </w:t>
        </w:r>
        <w:r w:rsidR="000833E4" w:rsidRPr="000833E4">
          <w:rPr>
            <w:rFonts w:ascii="Calibri Light" w:hAnsi="Calibri Light"/>
          </w:rPr>
          <w:t>(referenční norma: ISO 22000:2005, celý rozsah kategorií dle ISO/TS 22003:2013)</w:t>
        </w:r>
      </w:ins>
      <w:ins w:id="6" w:author="Frantisek Bunka" w:date="2018-04-07T09:08:00Z">
        <w:r w:rsidR="000833E4">
          <w:rPr>
            <w:rFonts w:ascii="Calibri Light" w:hAnsi="Calibri Light"/>
          </w:rPr>
          <w:t xml:space="preserve"> a schématu </w:t>
        </w:r>
      </w:ins>
      <w:ins w:id="7" w:author="Frantisek Bunka" w:date="2018-04-07T09:07:00Z">
        <w:r w:rsidR="000833E4">
          <w:rPr>
            <w:rFonts w:ascii="Calibri Light" w:hAnsi="Calibri Light"/>
          </w:rPr>
          <w:t>FSSC</w:t>
        </w:r>
      </w:ins>
      <w:ins w:id="8" w:author="Frantisek Bunka" w:date="2018-04-07T09:08:00Z">
        <w:r w:rsidR="000833E4">
          <w:rPr>
            <w:rFonts w:ascii="Calibri Light" w:hAnsi="Calibri Light"/>
          </w:rPr>
          <w:t> </w:t>
        </w:r>
      </w:ins>
      <w:ins w:id="9" w:author="Frantisek Bunka" w:date="2018-04-07T09:07:00Z">
        <w:r w:rsidR="000833E4" w:rsidRPr="000833E4">
          <w:rPr>
            <w:rFonts w:ascii="Calibri Light" w:hAnsi="Calibri Light"/>
          </w:rPr>
          <w:t>22000 (referenční norma: ISO 22000:2005 ve spojení se všemi akceptovanými PNP, celý rozsah kategorií dle ISO/TS 22003:2013 a schématu FSSC 22000)</w:t>
        </w:r>
      </w:ins>
      <w:ins w:id="10" w:author="Frantisek Bunka" w:date="2018-04-07T09:08:00Z">
        <w:r w:rsidR="000833E4">
          <w:rPr>
            <w:rFonts w:ascii="Calibri Light" w:hAnsi="Calibri Light"/>
          </w:rPr>
          <w:t>. Tato činnost má odbornou vazbu přímo na předmět Řízení bezpečnosti potravin</w:t>
        </w:r>
      </w:ins>
      <w:ins w:id="11" w:author="Frantisek Bunka" w:date="2018-04-07T16:22:00Z">
        <w:r w:rsidR="00D15F8F">
          <w:rPr>
            <w:rFonts w:ascii="Calibri Light" w:hAnsi="Calibri Light"/>
          </w:rPr>
          <w:t xml:space="preserve"> II</w:t>
        </w:r>
      </w:ins>
      <w:ins w:id="12" w:author="Frantisek Bunka" w:date="2018-04-07T09:08:00Z">
        <w:r w:rsidR="000833E4">
          <w:rPr>
            <w:rFonts w:ascii="Calibri Light" w:hAnsi="Calibri Light"/>
          </w:rPr>
          <w:t xml:space="preserve">. </w:t>
        </w:r>
      </w:ins>
      <w:ins w:id="13" w:author="Frantisek Bunka" w:date="2018-04-07T09:14:00Z">
        <w:r>
          <w:rPr>
            <w:rFonts w:ascii="Calibri Light" w:hAnsi="Calibri Light"/>
          </w:rPr>
          <w:t xml:space="preserve">Garant je dále </w:t>
        </w:r>
        <w:r w:rsidRPr="00205053">
          <w:rPr>
            <w:rFonts w:ascii="Calibri Light" w:hAnsi="Calibri Light"/>
          </w:rPr>
          <w:t>člen</w:t>
        </w:r>
      </w:ins>
      <w:ins w:id="14" w:author="Frantisek Bunka" w:date="2018-04-07T09:15:00Z">
        <w:r>
          <w:rPr>
            <w:rFonts w:ascii="Calibri Light" w:hAnsi="Calibri Light"/>
          </w:rPr>
          <w:t>em</w:t>
        </w:r>
      </w:ins>
      <w:ins w:id="15" w:author="Frantisek Bunka" w:date="2018-04-07T09:14:00Z">
        <w:r w:rsidRPr="00205053">
          <w:rPr>
            <w:rFonts w:ascii="Calibri Light" w:hAnsi="Calibri Light"/>
          </w:rPr>
          <w:t xml:space="preserve"> Technické komise </w:t>
        </w:r>
      </w:ins>
      <w:ins w:id="16" w:author="Frantisek Bunka" w:date="2018-04-07T09:18:00Z">
        <w:r>
          <w:rPr>
            <w:rFonts w:ascii="Calibri Light" w:hAnsi="Calibri Light"/>
          </w:rPr>
          <w:t>pro akreditaci zkušebních laboratoří působících v oblasti senzorického zkoušení, která je zřízena jako poradní a konzultační orgán ředitele Českého institutu pro akreditaci, o. p. s. při Technickém výboru pro akreditaci zkušebních laboratoří. Dále je člen</w:t>
        </w:r>
      </w:ins>
      <w:ins w:id="17" w:author="Frantisek Bunka" w:date="2018-04-07T09:19:00Z">
        <w:r>
          <w:rPr>
            <w:rFonts w:ascii="Calibri Light" w:hAnsi="Calibri Light"/>
          </w:rPr>
          <w:t xml:space="preserve">em Technické normalizační komise 151 Potraviny, která je odborným poradním orgánem Odboru technické normalizace </w:t>
        </w:r>
      </w:ins>
      <w:ins w:id="18" w:author="Frantisek Bunka" w:date="2018-04-07T09:20:00Z">
        <w:r w:rsidRPr="00205053">
          <w:rPr>
            <w:rFonts w:ascii="Calibri Light" w:hAnsi="Calibri Light"/>
          </w:rPr>
          <w:t>Úřad pro technickou normalizaci, metrologii a státní zkušebnictví</w:t>
        </w:r>
        <w:r>
          <w:rPr>
            <w:rFonts w:ascii="Calibri Light" w:hAnsi="Calibri Light"/>
          </w:rPr>
          <w:t xml:space="preserve"> (dnes </w:t>
        </w:r>
        <w:r w:rsidRPr="00205053">
          <w:rPr>
            <w:rFonts w:ascii="Calibri Light" w:hAnsi="Calibri Light"/>
          </w:rPr>
          <w:t>Česká agentura pro standardizaci</w:t>
        </w:r>
        <w:r>
          <w:rPr>
            <w:rFonts w:ascii="Calibri Light" w:hAnsi="Calibri Light"/>
          </w:rPr>
          <w:t>) pro komplexní řešení všech otázek technické normalizace v</w:t>
        </w:r>
      </w:ins>
      <w:ins w:id="19" w:author="Frantisek Bunka" w:date="2018-04-07T09:21:00Z">
        <w:r>
          <w:rPr>
            <w:rFonts w:ascii="Calibri Light" w:hAnsi="Calibri Light"/>
          </w:rPr>
          <w:t> </w:t>
        </w:r>
      </w:ins>
      <w:ins w:id="20" w:author="Frantisek Bunka" w:date="2018-04-07T09:20:00Z">
        <w:r>
          <w:rPr>
            <w:rFonts w:ascii="Calibri Light" w:hAnsi="Calibri Light"/>
          </w:rPr>
          <w:t xml:space="preserve">daném </w:t>
        </w:r>
      </w:ins>
      <w:ins w:id="21" w:author="Frantisek Bunka" w:date="2018-04-07T09:21:00Z">
        <w:r>
          <w:rPr>
            <w:rFonts w:ascii="Calibri Light" w:hAnsi="Calibri Light"/>
          </w:rPr>
          <w:t xml:space="preserve">rozsahu působnosti. </w:t>
        </w:r>
      </w:ins>
    </w:p>
    <w:p w14:paraId="067B47F1" w14:textId="77777777" w:rsidR="00205053" w:rsidRDefault="00205053" w:rsidP="000833E4">
      <w:pPr>
        <w:tabs>
          <w:tab w:val="left" w:pos="2835"/>
        </w:tabs>
        <w:spacing w:before="120" w:after="120"/>
        <w:jc w:val="both"/>
        <w:rPr>
          <w:ins w:id="22" w:author="Frantisek Bunka" w:date="2018-04-07T09:15:00Z"/>
          <w:rFonts w:ascii="Calibri Light" w:hAnsi="Calibri Light"/>
        </w:rPr>
      </w:pPr>
    </w:p>
    <w:p w14:paraId="50F3C876" w14:textId="77777777" w:rsidR="00205053" w:rsidRPr="00C01A21" w:rsidRDefault="00205053" w:rsidP="000833E4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F6180B3" w14:textId="3E486BBF" w:rsidR="008E10F9" w:rsidRDefault="00C01A21" w:rsidP="00C01A2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C01A21">
        <w:rPr>
          <w:rFonts w:ascii="Calibri Light" w:hAnsi="Calibri Light"/>
        </w:rPr>
        <w:t xml:space="preserve">V okamžiku projednávání materiálu Radou pro vnitřní hodnocení UTB ve Zlíně je ještě garantem doktorského studijního programu, což bude v první polovině roku řešeno výměnou </w:t>
      </w:r>
      <w:bookmarkStart w:id="23" w:name="_GoBack"/>
      <w:ins w:id="24" w:author="Simona Mrkvičková" w:date="2018-04-13T09:40:00Z">
        <w:r w:rsidR="00854C15">
          <w:rPr>
            <w:rFonts w:ascii="Calibri Light" w:hAnsi="Calibri Light"/>
          </w:rPr>
          <w:t xml:space="preserve">garanta </w:t>
        </w:r>
      </w:ins>
      <w:bookmarkEnd w:id="23"/>
      <w:r w:rsidRPr="00C01A21">
        <w:rPr>
          <w:rFonts w:ascii="Calibri Light" w:hAnsi="Calibri Light"/>
        </w:rPr>
        <w:t>v doktorském studijním programu.</w:t>
      </w:r>
    </w:p>
    <w:p w14:paraId="68B02D55" w14:textId="77777777" w:rsidR="00082A54" w:rsidRPr="005962B5" w:rsidRDefault="00082A54" w:rsidP="00C01A2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5BEA98A6" w14:textId="77777777" w:rsidR="009E517D" w:rsidRDefault="009E517D" w:rsidP="00035992">
      <w:pPr>
        <w:pStyle w:val="Nadpis2"/>
      </w:pPr>
      <w:r w:rsidRPr="00035992">
        <w:t>Personální zabezpečení studijního programu</w:t>
      </w:r>
    </w:p>
    <w:p w14:paraId="53D33636" w14:textId="353AD3B2" w:rsidR="009E517D" w:rsidRDefault="009E517D" w:rsidP="00155275">
      <w:pPr>
        <w:pStyle w:val="Nadpis3"/>
      </w:pPr>
      <w:r w:rsidRPr="00035992">
        <w:t xml:space="preserve">Zhodnocení celkového personálního zabezpečení studijního programu z hlediska naplnění standardů </w:t>
      </w:r>
    </w:p>
    <w:p w14:paraId="38180A0D" w14:textId="30D73360" w:rsidR="009E517D" w:rsidRDefault="009E517D" w:rsidP="00D26315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  <w:t>Standardy 6.1-6.2, 6.7-6.8</w:t>
      </w:r>
    </w:p>
    <w:p w14:paraId="2F296F87" w14:textId="7E932D8E" w:rsidR="007D7B53" w:rsidRP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7D7B53">
        <w:rPr>
          <w:rFonts w:ascii="Calibri Light" w:hAnsi="Calibri Light"/>
        </w:rPr>
        <w:t xml:space="preserve">Zabezpečení kvality výuky studijního programu souvisí s celkovým personálním zabezpečením výuky na Fakultě technologické UTB ve Zlíně. Personální zabezpečení studijního programu </w:t>
      </w:r>
      <w:r w:rsidR="00F432EC">
        <w:rPr>
          <w:rFonts w:ascii="Calibri Light" w:hAnsi="Calibri Light"/>
        </w:rPr>
        <w:t>Technologie potravin</w:t>
      </w:r>
      <w:r w:rsidRPr="007D7B53">
        <w:rPr>
          <w:rFonts w:ascii="Calibri Light" w:hAnsi="Calibri Light"/>
        </w:rPr>
        <w:t xml:space="preserve"> splňuje požadavky standardů pro akreditaci daného typu studijního programu, co se týká pracovní doby akademických pracovníků. Všichni garanti a klíčoví vyučující jsou zaměstnanci UTB ve Zlíně s celkovou týdenní pracovní dobou odpovídající stanovené týdenní pracovní době podle § 79 zákoníku práce, s pracovní smlouvou na dobu neurčitou. V případě personálního zabezpečení pracovníků s termínovanou pracovní smlouvou nebo pracujících v režimu DPP se předpokládá prodloužení smlouvy, respektive uzavření nové dohody tak, aby byla zajištěna kvalita a kontinuita výuky po celou předpokládanou dobu platnosti akreditace.  </w:t>
      </w:r>
    </w:p>
    <w:p w14:paraId="63A85958" w14:textId="5229B40A" w:rsidR="007D7B53" w:rsidRP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7D7B53">
        <w:rPr>
          <w:rFonts w:ascii="Calibri Light" w:hAnsi="Calibri Light"/>
        </w:rPr>
        <w:t>UTB ve Zlíně má vypracovánu účinnou strategii personálního rozvoje akademických pracovníků a existující motivační nástroje pro jejich další rozvoj. Personální rozvoj je úzce spojen s možnostmi, které UTB ve Zlíně poskytuje svým akademickým pracovníkům, kteří se ucházejí o jmenování docentem nebo profesorem (Rámcová kritéria uplatňovaná při habilitačním řízení a řízení ke jmenování profesorem na Fakultě technologické UTB ve Zlíně)</w:t>
      </w:r>
      <w:r>
        <w:rPr>
          <w:rStyle w:val="Znakapoznpodarou"/>
          <w:rFonts w:ascii="Calibri Light" w:hAnsi="Calibri Light"/>
        </w:rPr>
        <w:footnoteReference w:id="40"/>
      </w:r>
      <w:r w:rsidRPr="007D7B53">
        <w:rPr>
          <w:rFonts w:ascii="Calibri Light" w:hAnsi="Calibri Light"/>
        </w:rPr>
        <w:t>. Univerzita rovněž podporuje vzdělávání v doktorském stupni studia, ve kterém jsou vychováváni noví a kvalitní pedagogičtí a tvůrčí pracovníci. Jednotlivé stupně kariérního postupu (asistent-odborný asistent-docent-profesor) se pak odrážejí v odpovídajícím odměňování (Mzdový předpis UTB ve Zlíně</w:t>
      </w:r>
      <w:r>
        <w:rPr>
          <w:rFonts w:ascii="Calibri Light" w:hAnsi="Calibri Light"/>
        </w:rPr>
        <w:t>)</w:t>
      </w:r>
      <w:r>
        <w:rPr>
          <w:rStyle w:val="Znakapoznpodarou"/>
          <w:rFonts w:ascii="Calibri Light" w:hAnsi="Calibri Light"/>
        </w:rPr>
        <w:footnoteReference w:id="41"/>
      </w:r>
      <w:r>
        <w:rPr>
          <w:rFonts w:ascii="Calibri Light" w:hAnsi="Calibri Light"/>
        </w:rPr>
        <w:t>.</w:t>
      </w:r>
    </w:p>
    <w:p w14:paraId="4ADAAE6F" w14:textId="2389D5C7" w:rsidR="007D7B53" w:rsidRDefault="007D7B53" w:rsidP="007D7B53">
      <w:pPr>
        <w:tabs>
          <w:tab w:val="left" w:pos="2835"/>
        </w:tabs>
        <w:spacing w:before="120" w:after="120"/>
        <w:jc w:val="both"/>
        <w:rPr>
          <w:ins w:id="25" w:author="Frantisek Bunka" w:date="2018-04-07T09:09:00Z"/>
          <w:rFonts w:ascii="Calibri Light" w:hAnsi="Calibri Light"/>
        </w:rPr>
      </w:pPr>
      <w:r w:rsidRPr="007D7B53">
        <w:rPr>
          <w:rFonts w:ascii="Calibri Light" w:hAnsi="Calibri Light"/>
        </w:rPr>
        <w:t xml:space="preserve">Ve studijním programu vyučují výhradně akademičtí pracovníci s titulem docent a pracovníci s vědeckou hodností. Studijní program je tedy zabezpečen pracovníky a odborníky, kteří mají příslušnou kvalifikaci pro zajištění jednotlivých studijních předmětů. Celková struktura akademických pracovníků zajišťujících studijní program odpovídá obsahu studijního plánu a profilu studijního programu. Kvalifikační předpoklady, věk, délka týdenní pracovní doby a zkušenosti s působením v zahraničí či praxi jsou pro jednotlivé akademické pracovníky konkretizovány v částech  C-I – Personální zabezpečení. Je samozřejmé, že do budoucna je potřeba počítat s dalším posílením personálního zabezpečení studijního programu, co do počtu docentů a profesorů. V poměrně krátké době je možné počítat s habilitačním a profesorským řízením několika mladých, perspektivních akademických pracovníků. Akademičtí pracovníci, kteří se podílejí na realizaci studijního programu, vykonávají tvůrčí činnost, která odpovídá </w:t>
      </w:r>
      <w:r>
        <w:rPr>
          <w:rFonts w:ascii="Calibri Light" w:hAnsi="Calibri Light"/>
        </w:rPr>
        <w:t>jejich</w:t>
      </w:r>
      <w:r w:rsidRPr="007D7B53">
        <w:rPr>
          <w:rFonts w:ascii="Calibri Light" w:hAnsi="Calibri Light"/>
        </w:rPr>
        <w:t xml:space="preserve"> odborné náplni.</w:t>
      </w:r>
    </w:p>
    <w:p w14:paraId="00112F8F" w14:textId="7A34D02A" w:rsidR="000833E4" w:rsidRDefault="00851A2C" w:rsidP="007D7B53">
      <w:pPr>
        <w:tabs>
          <w:tab w:val="left" w:pos="2835"/>
        </w:tabs>
        <w:spacing w:before="120" w:after="120"/>
        <w:jc w:val="both"/>
        <w:rPr>
          <w:ins w:id="26" w:author="Frantisek Bunka" w:date="2018-04-07T09:25:00Z"/>
          <w:rFonts w:ascii="Calibri Light" w:hAnsi="Calibri Light"/>
        </w:rPr>
      </w:pPr>
      <w:ins w:id="27" w:author="Frantisek Bunka" w:date="2018-04-07T09:24:00Z">
        <w:r>
          <w:rPr>
            <w:rFonts w:ascii="Calibri Light" w:hAnsi="Calibri Light"/>
          </w:rPr>
          <w:t>Na základě posouzení Radou pro vnitřní hodnocení UTB ve Zlíně</w:t>
        </w:r>
      </w:ins>
      <w:ins w:id="28" w:author="Frantisek Bunka" w:date="2018-04-07T09:51:00Z">
        <w:r w:rsidR="00A22FA6">
          <w:rPr>
            <w:rFonts w:ascii="Calibri Light" w:hAnsi="Calibri Light"/>
          </w:rPr>
          <w:t xml:space="preserve"> a také na základě další vnitřní analýzy, kdy ne všechny údaje o odborné kvalifikaci akademických pracovníků vyplývající přímo z životopisu (karty C I), </w:t>
        </w:r>
      </w:ins>
      <w:ins w:id="29" w:author="Frantisek Bunka" w:date="2018-04-07T09:24:00Z">
        <w:r>
          <w:rPr>
            <w:rFonts w:ascii="Calibri Light" w:hAnsi="Calibri Light"/>
          </w:rPr>
          <w:t xml:space="preserve">byla sebehodnotící zpráva doplněna o následující údaje </w:t>
        </w:r>
      </w:ins>
      <w:ins w:id="30" w:author="Frantisek Bunka" w:date="2018-04-07T09:31:00Z">
        <w:r>
          <w:rPr>
            <w:rFonts w:ascii="Calibri Light" w:hAnsi="Calibri Light"/>
          </w:rPr>
          <w:t xml:space="preserve">blíže </w:t>
        </w:r>
      </w:ins>
      <w:ins w:id="31" w:author="Frantisek Bunka" w:date="2018-04-07T09:24:00Z">
        <w:r>
          <w:rPr>
            <w:rFonts w:ascii="Calibri Light" w:hAnsi="Calibri Light"/>
          </w:rPr>
          <w:t xml:space="preserve">vysvětlující odbornou kvalifikaci některých </w:t>
        </w:r>
      </w:ins>
      <w:ins w:id="32" w:author="Frantisek Bunka" w:date="2018-04-07T09:25:00Z">
        <w:r>
          <w:rPr>
            <w:rFonts w:ascii="Calibri Light" w:hAnsi="Calibri Light"/>
          </w:rPr>
          <w:t xml:space="preserve">akademických </w:t>
        </w:r>
      </w:ins>
      <w:ins w:id="33" w:author="Frantisek Bunka" w:date="2018-04-07T09:24:00Z">
        <w:r>
          <w:rPr>
            <w:rFonts w:ascii="Calibri Light" w:hAnsi="Calibri Light"/>
          </w:rPr>
          <w:t>pracovníků</w:t>
        </w:r>
      </w:ins>
      <w:ins w:id="34" w:author="Frantisek Bunka" w:date="2018-04-07T09:25:00Z">
        <w:r>
          <w:rPr>
            <w:rFonts w:ascii="Calibri Light" w:hAnsi="Calibri Light"/>
          </w:rPr>
          <w:t xml:space="preserve"> ve vztahu ke konkrétním vyučovaným předmětům</w:t>
        </w:r>
      </w:ins>
      <w:ins w:id="35" w:author="Frantisek Bunka" w:date="2018-04-07T09:31:00Z">
        <w:r>
          <w:rPr>
            <w:rFonts w:ascii="Calibri Light" w:hAnsi="Calibri Light"/>
          </w:rPr>
          <w:t>.</w:t>
        </w:r>
      </w:ins>
    </w:p>
    <w:p w14:paraId="28EFCAA9" w14:textId="43D1D504" w:rsidR="00851A2C" w:rsidRDefault="00851A2C" w:rsidP="007D7B53">
      <w:pPr>
        <w:tabs>
          <w:tab w:val="left" w:pos="2835"/>
        </w:tabs>
        <w:spacing w:before="120" w:after="120"/>
        <w:jc w:val="both"/>
        <w:rPr>
          <w:ins w:id="36" w:author="Frantisek Bunka" w:date="2018-04-07T09:38:00Z"/>
          <w:rFonts w:ascii="Calibri Light" w:hAnsi="Calibri Light"/>
        </w:rPr>
      </w:pPr>
      <w:ins w:id="37" w:author="Frantisek Bunka" w:date="2018-04-07T09:30:00Z">
        <w:r>
          <w:rPr>
            <w:rFonts w:ascii="Calibri Light" w:hAnsi="Calibri Light"/>
          </w:rPr>
          <w:lastRenderedPageBreak/>
          <w:t>Odborná činnost</w:t>
        </w:r>
      </w:ins>
      <w:ins w:id="38" w:author="Frantisek Bunka" w:date="2018-04-07T09:25:00Z">
        <w:r>
          <w:rPr>
            <w:rFonts w:ascii="Calibri Light" w:hAnsi="Calibri Light"/>
          </w:rPr>
          <w:t xml:space="preserve"> </w:t>
        </w:r>
        <w:r w:rsidRPr="00FE3AA2">
          <w:rPr>
            <w:rFonts w:ascii="Calibri Light" w:hAnsi="Calibri Light"/>
            <w:u w:val="single"/>
            <w:rPrChange w:id="39" w:author="Frantisek Bunka" w:date="2018-04-07T09:43:00Z">
              <w:rPr>
                <w:rFonts w:ascii="Calibri Light" w:hAnsi="Calibri Light"/>
              </w:rPr>
            </w:rPrChange>
          </w:rPr>
          <w:t>Mgr. Martiny Bučkové, Ph.D.</w:t>
        </w:r>
        <w:r>
          <w:rPr>
            <w:rFonts w:ascii="Calibri Light" w:hAnsi="Calibri Light"/>
          </w:rPr>
          <w:t xml:space="preserve"> </w:t>
        </w:r>
      </w:ins>
      <w:ins w:id="40" w:author="Frantisek Bunka" w:date="2018-04-07T09:30:00Z">
        <w:r>
          <w:rPr>
            <w:rFonts w:ascii="Calibri Light" w:hAnsi="Calibri Light"/>
          </w:rPr>
          <w:t>je směřována do spektrometrických metod pro analýzu</w:t>
        </w:r>
      </w:ins>
      <w:ins w:id="41" w:author="Frantisek Bunka" w:date="2018-04-07T09:31:00Z">
        <w:r>
          <w:rPr>
            <w:rFonts w:ascii="Calibri Light" w:hAnsi="Calibri Light"/>
          </w:rPr>
          <w:t xml:space="preserve"> nutričně významných látek, což </w:t>
        </w:r>
      </w:ins>
      <w:ins w:id="42" w:author="Frantisek Bunka" w:date="2018-04-07T09:32:00Z">
        <w:r>
          <w:rPr>
            <w:rFonts w:ascii="Calibri Light" w:hAnsi="Calibri Light"/>
          </w:rPr>
          <w:t xml:space="preserve">spolu s jejím biochemickým vzděláním je vhodnou kombinací pro výuku předmětu Výživa a stravování člověka. </w:t>
        </w:r>
      </w:ins>
    </w:p>
    <w:p w14:paraId="2DA7F3F2" w14:textId="5384BD09" w:rsidR="00B627B3" w:rsidRDefault="00B627B3" w:rsidP="007D7B53">
      <w:pPr>
        <w:tabs>
          <w:tab w:val="left" w:pos="2835"/>
        </w:tabs>
        <w:spacing w:before="120" w:after="120"/>
        <w:jc w:val="both"/>
        <w:rPr>
          <w:ins w:id="43" w:author="Frantisek Bunka" w:date="2018-04-07T09:39:00Z"/>
          <w:rFonts w:ascii="Calibri Light" w:hAnsi="Calibri Light"/>
        </w:rPr>
      </w:pPr>
      <w:ins w:id="44" w:author="Frantisek Bunka" w:date="2018-04-07T09:38:00Z">
        <w:r w:rsidRPr="00FE3AA2">
          <w:rPr>
            <w:rFonts w:ascii="Calibri Light" w:hAnsi="Calibri Light"/>
            <w:u w:val="single"/>
            <w:rPrChange w:id="45" w:author="Frantisek Bunka" w:date="2018-04-07T09:43:00Z">
              <w:rPr>
                <w:rFonts w:ascii="Calibri Light" w:hAnsi="Calibri Light"/>
              </w:rPr>
            </w:rPrChange>
          </w:rPr>
          <w:t>Ing. Zuzana Lazárková, Ph.D.</w:t>
        </w:r>
      </w:ins>
      <w:ins w:id="46" w:author="Frantisek Bunka" w:date="2018-04-07T09:42:00Z">
        <w:r>
          <w:rPr>
            <w:rFonts w:ascii="Calibri Light" w:hAnsi="Calibri Light"/>
          </w:rPr>
          <w:t xml:space="preserve"> (dříve Bubelová)</w:t>
        </w:r>
      </w:ins>
      <w:ins w:id="47" w:author="Frantisek Bunka" w:date="2018-04-07T09:38:00Z">
        <w:r>
          <w:rPr>
            <w:rFonts w:ascii="Calibri Light" w:hAnsi="Calibri Light"/>
          </w:rPr>
          <w:t xml:space="preserve"> již několik let aktivně vyučuje předměty související se senzorickou analýzou. Metody této analýzy aktivně využívá </w:t>
        </w:r>
      </w:ins>
      <w:ins w:id="48" w:author="Frantisek Bunka" w:date="2018-04-07T09:39:00Z">
        <w:r>
          <w:rPr>
            <w:rFonts w:ascii="Calibri Light" w:hAnsi="Calibri Light"/>
          </w:rPr>
          <w:t>jak v expertní činnosti pro průmyslové podniky v potravinářství i v oblasti plastikářského průmyslu (pro materiály pro styk s potravinami). Dále využívá metody těchto analýz ve své publikační činnosti, což lze doložit například publikac</w:t>
        </w:r>
      </w:ins>
      <w:ins w:id="49" w:author="Frantisek Bunka" w:date="2018-04-07T09:42:00Z">
        <w:r>
          <w:rPr>
            <w:rFonts w:ascii="Calibri Light" w:hAnsi="Calibri Light"/>
          </w:rPr>
          <w:t>emi</w:t>
        </w:r>
      </w:ins>
      <w:ins w:id="50" w:author="Frantisek Bunka" w:date="2018-04-07T09:39:00Z">
        <w:r>
          <w:rPr>
            <w:rFonts w:ascii="Calibri Light" w:hAnsi="Calibri Light"/>
          </w:rPr>
          <w:t>:</w:t>
        </w:r>
      </w:ins>
    </w:p>
    <w:p w14:paraId="41039E84" w14:textId="6CA70E56" w:rsidR="00B627B3" w:rsidRDefault="00FE3AA2" w:rsidP="007D7B53">
      <w:pPr>
        <w:tabs>
          <w:tab w:val="left" w:pos="2835"/>
        </w:tabs>
        <w:spacing w:before="120" w:after="120"/>
        <w:jc w:val="both"/>
        <w:rPr>
          <w:ins w:id="51" w:author="Frantisek Bunka" w:date="2018-04-07T09:42:00Z"/>
          <w:rFonts w:ascii="Calibri Light" w:hAnsi="Calibri Light"/>
        </w:rPr>
      </w:pPr>
      <w:ins w:id="52" w:author="Frantisek Bunka" w:date="2018-04-07T09:43:00Z">
        <w:r w:rsidRPr="00FE3AA2">
          <w:rPr>
            <w:rFonts w:ascii="Calibri Light" w:hAnsi="Calibri Light"/>
          </w:rPr>
          <w:t>BUBELOVÁ, Z., TREMLOVÁ, B., BUŇKOVÁ, L., POSPIECH, M., VÍTOVÁ, E., BUŇKA, F. The effect of long-term storage on the quality of sterilized processed cheese. Journal of Food Science and Technology, 2015, 52, 8, 4985 – 4993.</w:t>
        </w:r>
      </w:ins>
    </w:p>
    <w:p w14:paraId="2654EC72" w14:textId="01203492" w:rsidR="00B627B3" w:rsidRDefault="00B627B3" w:rsidP="007D7B53">
      <w:pPr>
        <w:tabs>
          <w:tab w:val="left" w:pos="2835"/>
        </w:tabs>
        <w:spacing w:before="120" w:after="120"/>
        <w:jc w:val="both"/>
        <w:rPr>
          <w:ins w:id="53" w:author="Frantisek Bunka" w:date="2018-04-07T09:43:00Z"/>
          <w:rFonts w:ascii="Calibri Light" w:hAnsi="Calibri Light"/>
        </w:rPr>
      </w:pPr>
      <w:ins w:id="54" w:author="Frantisek Bunka" w:date="2018-04-07T09:43:00Z">
        <w:r w:rsidRPr="00B627B3">
          <w:rPr>
            <w:rFonts w:ascii="Calibri Light" w:hAnsi="Calibri Light"/>
          </w:rPr>
          <w:t>LAZÁRKOVÁ, Z., BUŇKA, F., BUŇKOVÁ, L., HOLÁŇ, F., KRÁČMAR, S., HRABĚ, J. The effect of different heat sterilization regimes on the quality of canned processed cheese. Journal of Food Process Engineering, 2011, 34, 6, 1860 – 1878.</w:t>
        </w:r>
      </w:ins>
    </w:p>
    <w:p w14:paraId="5FDDE151" w14:textId="137AB77C" w:rsidR="00FE3AA2" w:rsidRDefault="00FE3AA2" w:rsidP="007D7B53">
      <w:pPr>
        <w:tabs>
          <w:tab w:val="left" w:pos="2835"/>
        </w:tabs>
        <w:spacing w:before="120" w:after="120"/>
        <w:jc w:val="both"/>
        <w:rPr>
          <w:ins w:id="55" w:author="Frantisek Bunka" w:date="2018-04-07T09:44:00Z"/>
          <w:rFonts w:ascii="Calibri Light" w:hAnsi="Calibri Light"/>
        </w:rPr>
      </w:pPr>
      <w:ins w:id="56" w:author="Frantisek Bunka" w:date="2018-04-07T09:44:00Z">
        <w:r>
          <w:rPr>
            <w:rFonts w:ascii="Calibri Light" w:hAnsi="Calibri Light"/>
          </w:rPr>
          <w:t>Vzdělání Ing. Zuzany Lazárkové, Ph.D. a v</w:t>
        </w:r>
      </w:ins>
      <w:ins w:id="57" w:author="Frantisek Bunka" w:date="2018-04-07T09:43:00Z">
        <w:r>
          <w:rPr>
            <w:rFonts w:ascii="Calibri Light" w:hAnsi="Calibri Light"/>
          </w:rPr>
          <w:t xml:space="preserve">ýše </w:t>
        </w:r>
      </w:ins>
      <w:ins w:id="58" w:author="Frantisek Bunka" w:date="2018-04-07T09:44:00Z">
        <w:r>
          <w:rPr>
            <w:rFonts w:ascii="Calibri Light" w:hAnsi="Calibri Light"/>
          </w:rPr>
          <w:t>uvedené odborné zkušenosti</w:t>
        </w:r>
      </w:ins>
      <w:ins w:id="59" w:author="Frantisek Bunka" w:date="2018-04-07T09:43:00Z">
        <w:r>
          <w:rPr>
            <w:rFonts w:ascii="Calibri Light" w:hAnsi="Calibri Light"/>
          </w:rPr>
          <w:t xml:space="preserve"> kvalifikují </w:t>
        </w:r>
      </w:ins>
      <w:ins w:id="60" w:author="Frantisek Bunka" w:date="2018-04-07T09:44:00Z">
        <w:r>
          <w:rPr>
            <w:rFonts w:ascii="Calibri Light" w:hAnsi="Calibri Light"/>
          </w:rPr>
          <w:t xml:space="preserve">tuto akademickou pracovnici </w:t>
        </w:r>
      </w:ins>
      <w:ins w:id="61" w:author="Frantisek Bunka" w:date="2018-04-07T09:43:00Z">
        <w:r>
          <w:rPr>
            <w:rFonts w:ascii="Calibri Light" w:hAnsi="Calibri Light"/>
          </w:rPr>
          <w:t>jako garanta</w:t>
        </w:r>
      </w:ins>
      <w:ins w:id="62" w:author="Frantisek Bunka" w:date="2018-04-07T09:44:00Z">
        <w:r>
          <w:rPr>
            <w:rFonts w:ascii="Calibri Light" w:hAnsi="Calibri Light"/>
          </w:rPr>
          <w:t xml:space="preserve"> a přednášejícího předmětu Senzorické hodnocení potravin. </w:t>
        </w:r>
      </w:ins>
    </w:p>
    <w:p w14:paraId="5443FAA9" w14:textId="521BD482" w:rsidR="000833E4" w:rsidRDefault="00FE3AA2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ins w:id="63" w:author="Frantisek Bunka" w:date="2018-04-07T09:45:00Z">
        <w:r w:rsidRPr="00D15F8F">
          <w:rPr>
            <w:rFonts w:ascii="Calibri Light" w:hAnsi="Calibri Light"/>
            <w:u w:val="single"/>
            <w:rPrChange w:id="64" w:author="Frantisek Bunka" w:date="2018-04-07T16:26:00Z">
              <w:rPr>
                <w:rFonts w:ascii="Calibri Light" w:hAnsi="Calibri Light"/>
              </w:rPr>
            </w:rPrChange>
          </w:rPr>
          <w:t>MVDr. Michaela Černíková, Ph.D.</w:t>
        </w:r>
        <w:r>
          <w:rPr>
            <w:rFonts w:ascii="Calibri Light" w:hAnsi="Calibri Light"/>
          </w:rPr>
          <w:t xml:space="preserve"> </w:t>
        </w:r>
      </w:ins>
      <w:ins w:id="65" w:author="Frantisek Bunka" w:date="2018-04-07T16:22:00Z">
        <w:r w:rsidR="00D15F8F">
          <w:rPr>
            <w:rFonts w:ascii="Calibri Light" w:hAnsi="Calibri Light"/>
          </w:rPr>
          <w:t>j</w:t>
        </w:r>
      </w:ins>
      <w:ins w:id="66" w:author="Frantisek Bunka" w:date="2018-04-07T09:09:00Z">
        <w:r w:rsidR="000833E4">
          <w:rPr>
            <w:rFonts w:ascii="Calibri Light" w:hAnsi="Calibri Light"/>
          </w:rPr>
          <w:t>e</w:t>
        </w:r>
        <w:r w:rsidR="000833E4" w:rsidRPr="000833E4">
          <w:rPr>
            <w:rFonts w:ascii="Calibri Light" w:hAnsi="Calibri Light"/>
          </w:rPr>
          <w:t xml:space="preserve"> odborný</w:t>
        </w:r>
        <w:r w:rsidR="000833E4">
          <w:rPr>
            <w:rFonts w:ascii="Calibri Light" w:hAnsi="Calibri Light"/>
          </w:rPr>
          <w:t>m</w:t>
        </w:r>
        <w:r w:rsidR="000833E4" w:rsidRPr="000833E4">
          <w:rPr>
            <w:rFonts w:ascii="Calibri Light" w:hAnsi="Calibri Light"/>
          </w:rPr>
          <w:t xml:space="preserve"> posuzovatel</w:t>
        </w:r>
        <w:r w:rsidR="000833E4">
          <w:rPr>
            <w:rFonts w:ascii="Calibri Light" w:hAnsi="Calibri Light"/>
          </w:rPr>
          <w:t xml:space="preserve">em </w:t>
        </w:r>
        <w:r w:rsidR="000833E4" w:rsidRPr="000833E4">
          <w:rPr>
            <w:rFonts w:ascii="Calibri Light" w:hAnsi="Calibri Light"/>
          </w:rPr>
          <w:t xml:space="preserve">Českého institutu pro akreditaci podle ISO/IEC 17021-1:2015 (Posuzování shody – Požadavky na orgány provádějící audit a certifikaci systémů managementu) pro rozsah </w:t>
        </w:r>
        <w:r w:rsidR="000833E4">
          <w:rPr>
            <w:rFonts w:ascii="Calibri Light" w:hAnsi="Calibri Light"/>
          </w:rPr>
          <w:t>Systém managementu kvality</w:t>
        </w:r>
        <w:r w:rsidR="000833E4" w:rsidRPr="000833E4">
          <w:rPr>
            <w:rFonts w:ascii="Calibri Light" w:hAnsi="Calibri Light"/>
          </w:rPr>
          <w:t xml:space="preserve"> (referenční norma ISO 9001:2015, pro obory 03, 30 a 37)</w:t>
        </w:r>
        <w:r w:rsidR="000833E4">
          <w:rPr>
            <w:rFonts w:ascii="Calibri Light" w:hAnsi="Calibri Light"/>
          </w:rPr>
          <w:t>, systémy HA</w:t>
        </w:r>
        <w:r w:rsidR="000833E4" w:rsidRPr="000833E4">
          <w:rPr>
            <w:rFonts w:ascii="Calibri Light" w:hAnsi="Calibri Light"/>
          </w:rPr>
          <w:t>CCP (referenční norma: Všeobecné požadavky na systémy analýzy nebezpečí a stanovení kritických kontrolních bodů (HACCP) uveřejněné ve Věstníku Ministerstva zemědělství 2/2010)</w:t>
        </w:r>
        <w:r w:rsidR="000833E4">
          <w:rPr>
            <w:rFonts w:ascii="Calibri Light" w:hAnsi="Calibri Light"/>
          </w:rPr>
          <w:t xml:space="preserve">, Systém řízení bezpečnosti potravin </w:t>
        </w:r>
        <w:r w:rsidR="000833E4" w:rsidRPr="000833E4">
          <w:rPr>
            <w:rFonts w:ascii="Calibri Light" w:hAnsi="Calibri Light"/>
          </w:rPr>
          <w:t>(referenční norma: ISO 22000:2005, celý rozsah kategorií dle ISO/TS 22003:2013)</w:t>
        </w:r>
        <w:r w:rsidR="000833E4">
          <w:rPr>
            <w:rFonts w:ascii="Calibri Light" w:hAnsi="Calibri Light"/>
          </w:rPr>
          <w:t xml:space="preserve"> a schématu FSSC </w:t>
        </w:r>
        <w:r w:rsidR="000833E4" w:rsidRPr="000833E4">
          <w:rPr>
            <w:rFonts w:ascii="Calibri Light" w:hAnsi="Calibri Light"/>
          </w:rPr>
          <w:t>22000 (referenční norma: ISO 22000:2005 ve spojení se všemi akceptovanými PNP, celý rozsah kategorií dle ISO/TS 22003:2013 a schématu FSSC 22000)</w:t>
        </w:r>
        <w:r w:rsidR="000833E4">
          <w:rPr>
            <w:rFonts w:ascii="Calibri Light" w:hAnsi="Calibri Light"/>
          </w:rPr>
          <w:t>. Tato činnost</w:t>
        </w:r>
      </w:ins>
      <w:ins w:id="67" w:author="Frantisek Bunka" w:date="2018-04-07T16:23:00Z">
        <w:r w:rsidR="00D15F8F">
          <w:rPr>
            <w:rFonts w:ascii="Calibri Light" w:hAnsi="Calibri Light"/>
          </w:rPr>
          <w:t xml:space="preserve"> spolu se vzděláním a </w:t>
        </w:r>
      </w:ins>
      <w:ins w:id="68" w:author="Frantisek Bunka" w:date="2018-04-07T16:25:00Z">
        <w:r w:rsidR="00D15F8F">
          <w:rPr>
            <w:rFonts w:ascii="Calibri Light" w:hAnsi="Calibri Light"/>
          </w:rPr>
          <w:t xml:space="preserve">úspěšně absolvovaným </w:t>
        </w:r>
      </w:ins>
      <w:ins w:id="69" w:author="Frantisek Bunka" w:date="2018-04-07T16:24:00Z">
        <w:r w:rsidR="00D15F8F" w:rsidRPr="00D15F8F">
          <w:rPr>
            <w:rFonts w:ascii="Calibri Light" w:hAnsi="Calibri Light"/>
          </w:rPr>
          <w:t>Atestační</w:t>
        </w:r>
      </w:ins>
      <w:ins w:id="70" w:author="Frantisek Bunka" w:date="2018-04-07T16:25:00Z">
        <w:r w:rsidR="00D15F8F">
          <w:rPr>
            <w:rFonts w:ascii="Calibri Light" w:hAnsi="Calibri Light"/>
          </w:rPr>
          <w:t>m</w:t>
        </w:r>
      </w:ins>
      <w:ins w:id="71" w:author="Frantisek Bunka" w:date="2018-04-07T16:24:00Z">
        <w:r w:rsidR="00D15F8F" w:rsidRPr="00D15F8F">
          <w:rPr>
            <w:rFonts w:ascii="Calibri Light" w:hAnsi="Calibri Light"/>
          </w:rPr>
          <w:t xml:space="preserve"> studi</w:t>
        </w:r>
      </w:ins>
      <w:ins w:id="72" w:author="Frantisek Bunka" w:date="2018-04-07T16:25:00Z">
        <w:r w:rsidR="00D15F8F">
          <w:rPr>
            <w:rFonts w:ascii="Calibri Light" w:hAnsi="Calibri Light"/>
          </w:rPr>
          <w:t>e</w:t>
        </w:r>
      </w:ins>
      <w:ins w:id="73" w:author="Frantisek Bunka" w:date="2018-04-07T16:24:00Z">
        <w:r w:rsidR="00D15F8F" w:rsidRPr="00D15F8F">
          <w:rPr>
            <w:rFonts w:ascii="Calibri Light" w:hAnsi="Calibri Light"/>
          </w:rPr>
          <w:t>m I stupně Státní veterinární správy České republiky</w:t>
        </w:r>
      </w:ins>
      <w:ins w:id="74" w:author="Frantisek Bunka" w:date="2018-04-07T16:25:00Z">
        <w:r w:rsidR="00D15F8F">
          <w:rPr>
            <w:rFonts w:ascii="Calibri Light" w:hAnsi="Calibri Light"/>
          </w:rPr>
          <w:t xml:space="preserve"> (</w:t>
        </w:r>
      </w:ins>
      <w:ins w:id="75" w:author="Frantisek Bunka" w:date="2018-04-07T16:24:00Z">
        <w:r w:rsidR="00D15F8F" w:rsidRPr="00D15F8F">
          <w:rPr>
            <w:rFonts w:ascii="Calibri Light" w:hAnsi="Calibri Light"/>
          </w:rPr>
          <w:t>Atestační zkouška I. stupně v oblasti veřejné veterinářství a ekologie, hygiena potravin a laboratorní diagnostika v hygieně potravin, epizootologie a laboratorní diagnostika v</w:t>
        </w:r>
      </w:ins>
      <w:ins w:id="76" w:author="Frantisek Bunka" w:date="2018-04-07T16:25:00Z">
        <w:r w:rsidR="00D15F8F">
          <w:rPr>
            <w:rFonts w:ascii="Calibri Light" w:hAnsi="Calibri Light"/>
          </w:rPr>
          <w:t> </w:t>
        </w:r>
      </w:ins>
      <w:ins w:id="77" w:author="Frantisek Bunka" w:date="2018-04-07T16:24:00Z">
        <w:r w:rsidR="00D15F8F" w:rsidRPr="00D15F8F">
          <w:rPr>
            <w:rFonts w:ascii="Calibri Light" w:hAnsi="Calibri Light"/>
          </w:rPr>
          <w:t>ep</w:t>
        </w:r>
        <w:r w:rsidR="00D15F8F">
          <w:rPr>
            <w:rFonts w:ascii="Calibri Light" w:hAnsi="Calibri Light"/>
          </w:rPr>
          <w:t>izootologii</w:t>
        </w:r>
      </w:ins>
      <w:ins w:id="78" w:author="Frantisek Bunka" w:date="2018-04-07T16:25:00Z">
        <w:r w:rsidR="00D15F8F">
          <w:rPr>
            <w:rFonts w:ascii="Calibri Light" w:hAnsi="Calibri Light"/>
          </w:rPr>
          <w:t xml:space="preserve">) </w:t>
        </w:r>
      </w:ins>
      <w:ins w:id="79" w:author="Frantisek Bunka" w:date="2018-04-07T09:09:00Z">
        <w:r w:rsidR="000833E4">
          <w:rPr>
            <w:rFonts w:ascii="Calibri Light" w:hAnsi="Calibri Light"/>
          </w:rPr>
          <w:t>má odbo</w:t>
        </w:r>
        <w:r w:rsidR="00D15F8F">
          <w:rPr>
            <w:rFonts w:ascii="Calibri Light" w:hAnsi="Calibri Light"/>
          </w:rPr>
          <w:t>rnou vazbu přímo na předmět, v</w:t>
        </w:r>
      </w:ins>
      <w:ins w:id="80" w:author="Frantisek Bunka" w:date="2018-04-07T16:26:00Z">
        <w:r w:rsidR="00D15F8F">
          <w:rPr>
            <w:rFonts w:ascii="Calibri Light" w:hAnsi="Calibri Light"/>
          </w:rPr>
          <w:t> </w:t>
        </w:r>
      </w:ins>
      <w:ins w:id="81" w:author="Frantisek Bunka" w:date="2018-04-07T09:09:00Z">
        <w:r w:rsidR="00D15F8F">
          <w:rPr>
            <w:rFonts w:ascii="Calibri Light" w:hAnsi="Calibri Light"/>
          </w:rPr>
          <w:t xml:space="preserve">nichž </w:t>
        </w:r>
      </w:ins>
      <w:ins w:id="82" w:author="Frantisek Bunka" w:date="2018-04-07T16:26:00Z">
        <w:r w:rsidR="00D15F8F">
          <w:rPr>
            <w:rFonts w:ascii="Calibri Light" w:hAnsi="Calibri Light"/>
          </w:rPr>
          <w:t>výše jmenovaná akademická pracovnice zastává pozici garantky anebo přednášející</w:t>
        </w:r>
      </w:ins>
      <w:ins w:id="83" w:author="Frantisek Bunka" w:date="2018-04-07T09:09:00Z">
        <w:r w:rsidR="000833E4">
          <w:rPr>
            <w:rFonts w:ascii="Calibri Light" w:hAnsi="Calibri Light"/>
          </w:rPr>
          <w:t>.</w:t>
        </w:r>
      </w:ins>
    </w:p>
    <w:p w14:paraId="79DB033D" w14:textId="77777777" w:rsidR="00EC1EB7" w:rsidRPr="007D7B53" w:rsidRDefault="00EC1EB7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303DE829" w14:textId="77777777" w:rsidR="009E517D" w:rsidRDefault="009E517D" w:rsidP="00155275">
      <w:pPr>
        <w:pStyle w:val="Nadpis3"/>
      </w:pPr>
      <w:r w:rsidRPr="00035992">
        <w:t xml:space="preserve">Personální zabezpečení předmětů profilujícího základu </w:t>
      </w:r>
    </w:p>
    <w:p w14:paraId="4C28C989" w14:textId="3C0EFEB7" w:rsidR="009E517D" w:rsidRDefault="009E517D" w:rsidP="00493DAD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6.4, 6.9-6.10</w:t>
      </w:r>
    </w:p>
    <w:p w14:paraId="264E7DEF" w14:textId="495491C0" w:rsidR="007D7B53" w:rsidRDefault="007D7B53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>
        <w:rPr>
          <w:rFonts w:ascii="Calibri Light" w:hAnsi="Calibri Light"/>
        </w:rPr>
        <w:t xml:space="preserve">Základní teoretické </w:t>
      </w:r>
      <w:r w:rsidRPr="007D7B53">
        <w:rPr>
          <w:rFonts w:ascii="Calibri Light" w:hAnsi="Calibri Light"/>
        </w:rPr>
        <w:t>předměty profilujícího základu studijního programu mají garanty, kteří se významně podílejí na jejich výuce. Garanti zabezpečují přednášky, v řadě případů vedou semináře a aktivně pracují se studenty v rámci zpracování diplomových prací.  Studijní program je dostatečně personálně zabezpečen i z hlediska doby platnosti jeho akreditace a perspektivy jeho rozvoje. Všichni garanti základních teoretických studijních předmětů profilujícího základu studijního programu jsou kmenovými pracovníky UTB ve Zlíně s pracovní dobou odpovídající stanovené týdenní pracovní době podle § 79 zákoníku práce, s pracovní smlouvou na dobu neurčitou. Studijní předměty profilujícího základu magisterského studijního programu jsou garantovány akademickými pracovníky s vědeckou hodností nebo pracovníky, kteří jsou jmenováni docentem. Všechny základní teoretické studijní předměty profilujícího základu studijního programu jsou garantovány akademickými pracovníky jmenovanými docentem v oboru, který odpovídá dané oblasti vzdělávání nebo v oboru příbuzném.</w:t>
      </w:r>
    </w:p>
    <w:p w14:paraId="4C6850EF" w14:textId="77777777" w:rsidR="00EC1EB7" w:rsidRPr="007D7B53" w:rsidRDefault="00EC1EB7" w:rsidP="007D7B53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6AE1409" w14:textId="77777777" w:rsidR="009E517D" w:rsidRDefault="009E517D" w:rsidP="00155275">
      <w:pPr>
        <w:pStyle w:val="Nadpis3"/>
      </w:pPr>
      <w:r w:rsidRPr="00035992">
        <w:lastRenderedPageBreak/>
        <w:t xml:space="preserve">Kvalifikace odborníků z praxe zapojených do výuky ve studijním programu </w:t>
      </w:r>
    </w:p>
    <w:p w14:paraId="796FBD5B" w14:textId="44413AB9" w:rsidR="009E517D" w:rsidRDefault="009E517D" w:rsidP="00EC1EB7">
      <w:pPr>
        <w:keepNext/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6.5-6.6</w:t>
      </w:r>
    </w:p>
    <w:p w14:paraId="1576B1B6" w14:textId="4AC0BD07" w:rsidR="00BA614B" w:rsidRPr="00BA614B" w:rsidRDefault="00377BC7" w:rsidP="00BA614B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377BC7">
        <w:rPr>
          <w:rFonts w:ascii="Calibri Light" w:hAnsi="Calibri Light"/>
        </w:rPr>
        <w:t>Odborníci z praxe jsou zváni na vybrané přednášky a semináře a dbá se, aby měli absolvován magisterský studijní program v oblasti Potravinářství nebo příbuzných oblastí. Jedná se o osoby, které přednášenou problematiku v praxi vykonávají a mají studentům ukázat/předat především praktické zkušenosti. Podíl takovéto výuky je každoročně proměnlivý, nicméně nikdy nepřesahuje 2 % výukového času.</w:t>
      </w:r>
    </w:p>
    <w:p w14:paraId="4524599C" w14:textId="77777777" w:rsidR="009E517D" w:rsidRDefault="009E517D" w:rsidP="00320E00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32A5E2C6" w14:textId="77777777" w:rsidR="009E517D" w:rsidRDefault="009E517D" w:rsidP="00035992">
      <w:pPr>
        <w:pStyle w:val="Nadpis2"/>
      </w:pPr>
      <w:r w:rsidRPr="00035992">
        <w:t>Specifické požadavky na zajištění studijního programu</w:t>
      </w:r>
    </w:p>
    <w:p w14:paraId="0BE5A30F" w14:textId="3403F987" w:rsidR="009E517D" w:rsidRDefault="009E517D" w:rsidP="00155275">
      <w:pPr>
        <w:pStyle w:val="Nadpis3"/>
      </w:pPr>
      <w:r w:rsidRPr="00035992">
        <w:t xml:space="preserve">Uskutečňování studijního programu v kombinované a distanční formě studia </w:t>
      </w:r>
    </w:p>
    <w:p w14:paraId="7F26B3EE" w14:textId="02E9767C" w:rsidR="009E517D" w:rsidRDefault="009E517D" w:rsidP="00493DAD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7.1-7.3</w:t>
      </w:r>
    </w:p>
    <w:p w14:paraId="51732972" w14:textId="44404BCD" w:rsidR="00BA614B" w:rsidRDefault="00377BC7" w:rsidP="00BA614B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377BC7">
        <w:rPr>
          <w:rFonts w:ascii="Calibri Light" w:hAnsi="Calibri Light"/>
        </w:rPr>
        <w:t xml:space="preserve">Studijní program Technologie potravin je uskutečňován v prezenční a kombinované formě studia. Organizace výuky </w:t>
      </w:r>
      <w:r>
        <w:rPr>
          <w:rFonts w:ascii="Calibri Light" w:hAnsi="Calibri Light"/>
        </w:rPr>
        <w:t xml:space="preserve">v kombinované formě </w:t>
      </w:r>
      <w:r w:rsidRPr="00377BC7">
        <w:rPr>
          <w:rFonts w:ascii="Calibri Light" w:hAnsi="Calibri Light"/>
        </w:rPr>
        <w:t xml:space="preserve">je řešena dvoudenními soustředěními (pátek a sobota) jednou za 14 dnů – tedy celkem 7 soustředění za semestr. V jednotlivých semestrech (kromě posledního </w:t>
      </w:r>
      <w:r>
        <w:rPr>
          <w:rFonts w:ascii="Calibri Light" w:hAnsi="Calibri Light"/>
        </w:rPr>
        <w:t>4</w:t>
      </w:r>
      <w:r w:rsidRPr="00377BC7">
        <w:rPr>
          <w:rFonts w:ascii="Calibri Light" w:hAnsi="Calibri Light"/>
        </w:rPr>
        <w:t>. semestru, který je věnován zpracování diplomové práce) je počet hodin přímé výuky 100 až 120 hodin. K tomu je propracován systém konzultací. Studentům jsou k dispozici studijní opory, včetně výukových videozáznamů</w:t>
      </w:r>
      <w:r w:rsidR="00BA614B" w:rsidRPr="00BA614B">
        <w:rPr>
          <w:rFonts w:ascii="Calibri Light" w:hAnsi="Calibri Light"/>
        </w:rPr>
        <w:t>.</w:t>
      </w:r>
    </w:p>
    <w:p w14:paraId="690C7BFB" w14:textId="77777777" w:rsidR="00EC1EB7" w:rsidRPr="00BA614B" w:rsidRDefault="00EC1EB7" w:rsidP="00BA614B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</w:p>
    <w:p w14:paraId="68AA7966" w14:textId="68ECB287" w:rsidR="009E517D" w:rsidRDefault="009E517D" w:rsidP="00C80B17">
      <w:pPr>
        <w:pStyle w:val="Nadpis3"/>
      </w:pPr>
      <w:r w:rsidRPr="00035992">
        <w:t xml:space="preserve">Uskutečňování studijního programu v cizím jazyce </w:t>
      </w:r>
    </w:p>
    <w:p w14:paraId="3A8231E1" w14:textId="01FABE3B" w:rsidR="009E517D" w:rsidRDefault="009E517D" w:rsidP="008848E6">
      <w:pPr>
        <w:tabs>
          <w:tab w:val="left" w:pos="2835"/>
        </w:tabs>
        <w:spacing w:before="120" w:after="120"/>
      </w:pPr>
      <w:r>
        <w:tab/>
      </w:r>
      <w:r>
        <w:tab/>
      </w:r>
      <w:r w:rsidRPr="00C80B17">
        <w:t>Standard</w:t>
      </w:r>
      <w:r>
        <w:t>y</w:t>
      </w:r>
      <w:r w:rsidRPr="00C80B17">
        <w:t xml:space="preserve"> </w:t>
      </w:r>
      <w:r>
        <w:t>7.4-7.9</w:t>
      </w:r>
    </w:p>
    <w:p w14:paraId="0B608094" w14:textId="1114CCBB" w:rsidR="00042DE1" w:rsidRPr="00042DE1" w:rsidRDefault="00377BC7" w:rsidP="00042DE1">
      <w:pPr>
        <w:tabs>
          <w:tab w:val="left" w:pos="2835"/>
        </w:tabs>
        <w:spacing w:before="120" w:after="120"/>
        <w:jc w:val="both"/>
        <w:rPr>
          <w:rFonts w:ascii="Calibri Light" w:hAnsi="Calibri Light"/>
        </w:rPr>
      </w:pPr>
      <w:r w:rsidRPr="00377BC7">
        <w:rPr>
          <w:rFonts w:ascii="Calibri Light" w:hAnsi="Calibri Light"/>
        </w:rPr>
        <w:t xml:space="preserve">U studijního programu v anglickém jazyce </w:t>
      </w:r>
      <w:r>
        <w:rPr>
          <w:rFonts w:ascii="Calibri Light" w:hAnsi="Calibri Light"/>
        </w:rPr>
        <w:t>bude uskutečňována</w:t>
      </w:r>
      <w:r w:rsidRPr="00377BC7">
        <w:rPr>
          <w:rFonts w:ascii="Calibri Light" w:hAnsi="Calibri Light"/>
        </w:rPr>
        <w:t xml:space="preserve"> výuka pouze v prezenční formě.</w:t>
      </w:r>
      <w:r>
        <w:t xml:space="preserve"> </w:t>
      </w:r>
      <w:r w:rsidR="00042DE1" w:rsidRPr="00042DE1">
        <w:rPr>
          <w:rFonts w:ascii="Calibri Light" w:hAnsi="Calibri Light"/>
        </w:rPr>
        <w:t xml:space="preserve">Vzhledem ke skutečnosti, že v současné době je na Fakultě technologické uskutečňována výuka </w:t>
      </w:r>
      <w:r w:rsidR="00042DE1">
        <w:rPr>
          <w:rFonts w:ascii="Calibri Light" w:hAnsi="Calibri Light"/>
        </w:rPr>
        <w:t>jednoho</w:t>
      </w:r>
      <w:r w:rsidR="00042DE1" w:rsidRPr="00042DE1">
        <w:rPr>
          <w:rFonts w:ascii="Calibri Light" w:hAnsi="Calibri Light"/>
        </w:rPr>
        <w:t xml:space="preserve"> magistersk</w:t>
      </w:r>
      <w:r w:rsidR="00042DE1">
        <w:rPr>
          <w:rFonts w:ascii="Calibri Light" w:hAnsi="Calibri Light"/>
        </w:rPr>
        <w:t>ého studijního</w:t>
      </w:r>
      <w:r w:rsidR="00042DE1" w:rsidRPr="00042DE1">
        <w:rPr>
          <w:rFonts w:ascii="Calibri Light" w:hAnsi="Calibri Light"/>
        </w:rPr>
        <w:t xml:space="preserve"> program</w:t>
      </w:r>
      <w:r w:rsidR="00042DE1">
        <w:rPr>
          <w:rFonts w:ascii="Calibri Light" w:hAnsi="Calibri Light"/>
        </w:rPr>
        <w:t>u</w:t>
      </w:r>
      <w:r w:rsidR="00042DE1" w:rsidRPr="00042DE1">
        <w:rPr>
          <w:rFonts w:ascii="Calibri Light" w:hAnsi="Calibri Light"/>
        </w:rPr>
        <w:t xml:space="preserve"> v anglickém jazyce, jsou k dispozici anglické verze příslušných vnitřních předpisů. Na webových stránkách školy lze rovněž nalézt informace o přijímacím řízení a o průběhu studia v těchto studijních programech. Pro nadcházející akademický rok je to např. Směrnice děkana SD/08/2017 Rules and Requirements for the Publicly Announced Admission Procedure in the Academic Year 2018 /2019 for Accredited Master’s Programmes Carried Out in the English Language</w:t>
      </w:r>
      <w:r w:rsidR="00042DE1">
        <w:rPr>
          <w:rStyle w:val="Znakapoznpodarou"/>
          <w:rFonts w:ascii="Calibri Light" w:hAnsi="Calibri Light"/>
        </w:rPr>
        <w:footnoteReference w:id="42"/>
      </w:r>
      <w:r w:rsidR="00042DE1" w:rsidRPr="00042DE1">
        <w:rPr>
          <w:rFonts w:ascii="Calibri Light" w:hAnsi="Calibri Light"/>
        </w:rPr>
        <w:t>. Studentům jsou rovněž k dispozici informace o rozvrhu studia, o povinnostech vyplývajících ze studia ve studijním programu, o dokladech o studiu a o dalších informacích souvisejících se studiem. Akademičtí pracovníci, kteří se podílejí na zajištění výuky, mají dostatečné znalosti daného cizího jazyka.</w:t>
      </w:r>
    </w:p>
    <w:p w14:paraId="236F132C" w14:textId="18C9F337" w:rsidR="009E517D" w:rsidRDefault="009E517D"/>
    <w:sectPr w:rsidR="009E517D" w:rsidSect="00A867F4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17" w:right="1417" w:bottom="1417" w:left="1417" w:header="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0FD09" w14:textId="77777777" w:rsidR="00D41D00" w:rsidRDefault="00D41D00" w:rsidP="00561085">
      <w:pPr>
        <w:spacing w:after="0" w:line="240" w:lineRule="auto"/>
      </w:pPr>
      <w:r>
        <w:separator/>
      </w:r>
    </w:p>
  </w:endnote>
  <w:endnote w:type="continuationSeparator" w:id="0">
    <w:p w14:paraId="024CCA58" w14:textId="77777777" w:rsidR="00D41D00" w:rsidRDefault="00D41D00" w:rsidP="00561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FrutigerCE-Ligh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E79F5" w14:textId="77777777" w:rsidR="009E517D" w:rsidRDefault="009E517D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1E10F87C" w14:textId="77777777" w:rsidR="009E517D" w:rsidRDefault="009E51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213EF" w14:textId="11F05CEC" w:rsidR="009E517D" w:rsidRDefault="009E517D" w:rsidP="00175912">
    <w:pPr>
      <w:pStyle w:val="Zpat"/>
      <w:framePr w:wrap="around" w:vAnchor="text" w:hAnchor="margin" w:xAlign="center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separate"/>
    </w:r>
    <w:r w:rsidR="00D75541">
      <w:rPr>
        <w:rStyle w:val="slostrnky"/>
        <w:rFonts w:cs="Arial"/>
        <w:noProof/>
      </w:rPr>
      <w:t>16</w:t>
    </w:r>
    <w:r>
      <w:rPr>
        <w:rStyle w:val="slostrnky"/>
        <w:rFonts w:cs="Arial"/>
      </w:rPr>
      <w:fldChar w:fldCharType="end"/>
    </w:r>
  </w:p>
  <w:p w14:paraId="26D183CC" w14:textId="77777777" w:rsidR="009E517D" w:rsidRDefault="009E517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2849" w14:textId="77777777" w:rsidR="00D41D00" w:rsidRDefault="00D41D00" w:rsidP="00561085">
      <w:pPr>
        <w:spacing w:after="0" w:line="240" w:lineRule="auto"/>
      </w:pPr>
      <w:r>
        <w:separator/>
      </w:r>
    </w:p>
  </w:footnote>
  <w:footnote w:type="continuationSeparator" w:id="0">
    <w:p w14:paraId="454DB5E8" w14:textId="77777777" w:rsidR="00D41D00" w:rsidRDefault="00D41D00" w:rsidP="00561085">
      <w:pPr>
        <w:spacing w:after="0" w:line="240" w:lineRule="auto"/>
      </w:pPr>
      <w:r>
        <w:continuationSeparator/>
      </w:r>
    </w:p>
  </w:footnote>
  <w:footnote w:id="1">
    <w:p w14:paraId="4CDCBC64" w14:textId="77777777" w:rsidR="00594C51" w:rsidRPr="003B141A" w:rsidRDefault="00594C51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http://www.utb.cz/o-univerzite/vnitrni-predpisy</w:t>
      </w:r>
    </w:p>
  </w:footnote>
  <w:footnote w:id="2">
    <w:p w14:paraId="331B797B" w14:textId="77777777" w:rsidR="00C64F4A" w:rsidRPr="003B141A" w:rsidRDefault="00C64F4A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http://www.utb.cz/o-univerzite/vnitrni-predpisy</w:t>
      </w:r>
    </w:p>
  </w:footnote>
  <w:footnote w:id="3">
    <w:p w14:paraId="2F497A5A" w14:textId="51EE2823" w:rsidR="004B7C7C" w:rsidRPr="003B141A" w:rsidRDefault="004B7C7C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http://www.utb.cz/o-univerzite/rada-pro-vnitrni-hodnoceni-rvh-utb</w:t>
      </w:r>
    </w:p>
  </w:footnote>
  <w:footnote w:id="4">
    <w:p w14:paraId="1A1F324C" w14:textId="77777777" w:rsidR="00C64F4A" w:rsidRPr="003B141A" w:rsidRDefault="00C64F4A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http://www.utb.cz/o-univerzite/vnitrni-predpisy</w:t>
      </w:r>
    </w:p>
  </w:footnote>
  <w:footnote w:id="5">
    <w:p w14:paraId="40135B8A" w14:textId="77777777" w:rsidR="003F1603" w:rsidRPr="003B141A" w:rsidRDefault="003F1603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http://www.utb.cz/o-univerzite/uznani-zahranicniho-vs-vzdelani</w:t>
      </w:r>
    </w:p>
  </w:footnote>
  <w:footnote w:id="6">
    <w:p w14:paraId="0940B0E7" w14:textId="77777777" w:rsidR="003F1603" w:rsidRPr="003B141A" w:rsidRDefault="003F1603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Oba dostupné z: http://www.utb.cz/o-univerzite/vnitrni-predpisy</w:t>
      </w:r>
    </w:p>
  </w:footnote>
  <w:footnote w:id="7">
    <w:p w14:paraId="65295011" w14:textId="239BF71C" w:rsidR="00EC1EB7" w:rsidRDefault="00EC1E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C1EB7">
        <w:rPr>
          <w:rFonts w:ascii="Calibri Light" w:hAnsi="Calibri Light"/>
          <w:sz w:val="18"/>
          <w:szCs w:val="18"/>
        </w:rPr>
        <w:t>Dostupné z: http://www.utb.cz/ft/o-fakulte/pokyny-dekana</w:t>
      </w:r>
    </w:p>
  </w:footnote>
  <w:footnote w:id="8">
    <w:p w14:paraId="44890CA0" w14:textId="77777777" w:rsidR="00373E95" w:rsidRPr="003B141A" w:rsidRDefault="00373E95">
      <w:pPr>
        <w:pStyle w:val="Textpoznpodarou"/>
        <w:rPr>
          <w:rFonts w:ascii="Calibri Light" w:hAnsi="Calibri Light"/>
          <w:color w:val="E36C0A" w:themeColor="accent6" w:themeShade="BF"/>
          <w:sz w:val="18"/>
          <w:szCs w:val="18"/>
        </w:rPr>
      </w:pPr>
      <w:r w:rsidRPr="003B141A">
        <w:rPr>
          <w:rStyle w:val="Znakapoznpodarou"/>
          <w:rFonts w:ascii="Calibri Light" w:hAnsi="Calibri Light"/>
          <w:color w:val="E36C0A" w:themeColor="accent6" w:themeShade="BF"/>
          <w:sz w:val="18"/>
          <w:szCs w:val="18"/>
        </w:rPr>
        <w:footnoteRef/>
      </w:r>
      <w:r w:rsidRPr="003B141A">
        <w:rPr>
          <w:rFonts w:ascii="Calibri Light" w:hAnsi="Calibri Light"/>
          <w:color w:val="E36C0A" w:themeColor="accent6" w:themeShade="BF"/>
          <w:sz w:val="18"/>
          <w:szCs w:val="18"/>
        </w:rPr>
        <w:t xml:space="preserve"> Dostupné z:</w:t>
      </w:r>
    </w:p>
  </w:footnote>
  <w:footnote w:id="9">
    <w:p w14:paraId="62FA7DEF" w14:textId="77777777" w:rsidR="00373E95" w:rsidRPr="003B141A" w:rsidRDefault="00373E95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color w:val="E36C0A" w:themeColor="accent6" w:themeShade="BF"/>
          <w:sz w:val="18"/>
          <w:szCs w:val="18"/>
        </w:rPr>
        <w:footnoteRef/>
      </w:r>
      <w:r w:rsidRPr="003B141A">
        <w:rPr>
          <w:rFonts w:ascii="Calibri Light" w:hAnsi="Calibri Light"/>
          <w:color w:val="E36C0A" w:themeColor="accent6" w:themeShade="BF"/>
          <w:sz w:val="18"/>
          <w:szCs w:val="18"/>
        </w:rPr>
        <w:t xml:space="preserve"> Dostupné z:</w:t>
      </w:r>
    </w:p>
  </w:footnote>
  <w:footnote w:id="10">
    <w:p w14:paraId="41276795" w14:textId="79460112" w:rsidR="0022507B" w:rsidRPr="003B141A" w:rsidRDefault="0022507B" w:rsidP="0022507B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http://www.utb.cz/mezinarodni-spoluprace/chci-studovat-v-zahranici</w:t>
      </w:r>
    </w:p>
  </w:footnote>
  <w:footnote w:id="11">
    <w:p w14:paraId="641E61B6" w14:textId="2E70CF35" w:rsidR="00290BED" w:rsidRPr="000E57AD" w:rsidRDefault="00290BED">
      <w:pPr>
        <w:pStyle w:val="Textpoznpodarou"/>
        <w:rPr>
          <w:rFonts w:ascii="Calibri Light" w:hAnsi="Calibri Light"/>
        </w:rPr>
      </w:pPr>
      <w:r w:rsidRPr="000E57AD">
        <w:rPr>
          <w:rStyle w:val="Znakapoznpodarou"/>
          <w:rFonts w:ascii="Calibri Light" w:hAnsi="Calibri Light"/>
        </w:rPr>
        <w:footnoteRef/>
      </w:r>
      <w:r w:rsidRPr="000E57AD">
        <w:rPr>
          <w:rFonts w:ascii="Calibri Light" w:hAnsi="Calibri Light"/>
        </w:rPr>
        <w:t xml:space="preserve"> </w:t>
      </w:r>
      <w:r w:rsidRPr="000E57AD">
        <w:rPr>
          <w:rFonts w:ascii="Calibri Light" w:hAnsi="Calibri Light"/>
          <w:sz w:val="18"/>
          <w:szCs w:val="18"/>
        </w:rPr>
        <w:t>Dostupné z: http://www.utb.cz/o-univerzite/smernice-rektora</w:t>
      </w:r>
    </w:p>
  </w:footnote>
  <w:footnote w:id="12">
    <w:p w14:paraId="00BDB631" w14:textId="23016C71" w:rsidR="00A03D9E" w:rsidRPr="003B141A" w:rsidRDefault="00A03D9E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https://stag.utb.cz/portal/</w:t>
      </w:r>
    </w:p>
  </w:footnote>
  <w:footnote w:id="13">
    <w:p w14:paraId="23131ECD" w14:textId="078C6AC7" w:rsidR="00A03D9E" w:rsidRPr="003B141A" w:rsidRDefault="00A03D9E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="00376A31" w:rsidRPr="003B141A">
        <w:rPr>
          <w:rFonts w:ascii="Calibri Light" w:hAnsi="Calibri Light"/>
          <w:sz w:val="18"/>
          <w:szCs w:val="18"/>
        </w:rPr>
        <w:t>Dostupné z: http://www.utb.cz/o-univerzite/vnitrni-predpisy</w:t>
      </w:r>
    </w:p>
  </w:footnote>
  <w:footnote w:id="14">
    <w:p w14:paraId="5C3E8349" w14:textId="1FBC2766" w:rsidR="00376A31" w:rsidRPr="003B141A" w:rsidRDefault="00376A31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</w:t>
      </w:r>
      <w:r w:rsidR="00CC7381" w:rsidRPr="00CC7381">
        <w:rPr>
          <w:rFonts w:ascii="Calibri Light" w:hAnsi="Calibri Light"/>
          <w:sz w:val="18"/>
          <w:szCs w:val="18"/>
        </w:rPr>
        <w:t>http://www.utb.cz/ft/o-fakulte/vnitrni-predpisy-ft</w:t>
      </w:r>
    </w:p>
  </w:footnote>
  <w:footnote w:id="15">
    <w:p w14:paraId="78F822EF" w14:textId="083EA7CE" w:rsidR="00376A31" w:rsidRPr="003B141A" w:rsidRDefault="00376A31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https://jobcentrum.utb.cz/index.php?lang=cz</w:t>
      </w:r>
    </w:p>
  </w:footnote>
  <w:footnote w:id="16">
    <w:p w14:paraId="0574C951" w14:textId="4130BBA9" w:rsidR="00376A31" w:rsidRPr="003B141A" w:rsidRDefault="00376A31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https://jobcentrum.utb.cz/index.php?option=com_career&amp;view=offers&amp;Itemid=105&amp;lang=cz</w:t>
      </w:r>
    </w:p>
  </w:footnote>
  <w:footnote w:id="17">
    <w:p w14:paraId="7C2BDFFE" w14:textId="57FABD64" w:rsidR="00376A31" w:rsidRPr="003B141A" w:rsidRDefault="00376A31">
      <w:pPr>
        <w:pStyle w:val="Textpoznpodarou"/>
        <w:rPr>
          <w:rFonts w:ascii="Calibri Light" w:hAnsi="Calibri Light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https://jobcentrum.utb.cz/index.php?option=com_content&amp;view=article&amp;id=21&amp;Itemid=156&amp;lang=cz</w:t>
      </w:r>
    </w:p>
  </w:footnote>
  <w:footnote w:id="18">
    <w:p w14:paraId="17405401" w14:textId="48A0BB22" w:rsidR="00376A31" w:rsidRPr="003B141A" w:rsidRDefault="00376A31">
      <w:pPr>
        <w:pStyle w:val="Textpoznpodarou"/>
        <w:rPr>
          <w:rFonts w:ascii="Calibri Light" w:hAnsi="Calibri Light"/>
          <w:sz w:val="18"/>
          <w:szCs w:val="18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http://digilib.k.utb.cz</w:t>
      </w:r>
    </w:p>
  </w:footnote>
  <w:footnote w:id="19">
    <w:p w14:paraId="520BF6D4" w14:textId="31CDA369" w:rsidR="00376A31" w:rsidRPr="003B141A" w:rsidRDefault="00376A31">
      <w:pPr>
        <w:pStyle w:val="Textpoznpodarou"/>
        <w:rPr>
          <w:rFonts w:ascii="Calibri Light" w:hAnsi="Calibri Light"/>
        </w:rPr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http://publikace.k.utb.cz</w:t>
      </w:r>
    </w:p>
  </w:footnote>
  <w:footnote w:id="20">
    <w:p w14:paraId="18F2DB35" w14:textId="3D0C2DF0" w:rsidR="00A75026" w:rsidRPr="00290BED" w:rsidRDefault="00A75026" w:rsidP="00376A31">
      <w:pPr>
        <w:spacing w:after="0" w:line="240" w:lineRule="auto"/>
        <w:rPr>
          <w:rFonts w:ascii="Calibri Light" w:hAnsi="Calibri Light"/>
          <w:color w:val="000000" w:themeColor="text1"/>
          <w:sz w:val="18"/>
          <w:szCs w:val="18"/>
        </w:rPr>
      </w:pPr>
      <w:r w:rsidRPr="00290BED">
        <w:rPr>
          <w:rStyle w:val="Znakapoznpodarou"/>
          <w:rFonts w:ascii="Calibri Light" w:hAnsi="Calibri Light"/>
          <w:sz w:val="18"/>
          <w:szCs w:val="18"/>
        </w:rPr>
        <w:footnoteRef/>
      </w:r>
      <w:r w:rsidRPr="00290BED">
        <w:rPr>
          <w:rFonts w:ascii="Calibri Light" w:hAnsi="Calibri Light"/>
          <w:sz w:val="18"/>
          <w:szCs w:val="18"/>
        </w:rPr>
        <w:t xml:space="preserve"> Seznam všech databází, které má UTB ve Zlíně je dostupný z: http://portal.k.utb.cz/databases/alphabetical</w:t>
      </w:r>
    </w:p>
  </w:footnote>
  <w:footnote w:id="21">
    <w:p w14:paraId="33E8A5B5" w14:textId="3EC42767" w:rsidR="00290BED" w:rsidRDefault="00290BED">
      <w:pPr>
        <w:pStyle w:val="Textpoznpodarou"/>
      </w:pPr>
      <w:r w:rsidRPr="00290BED">
        <w:rPr>
          <w:rStyle w:val="Znakapoznpodarou"/>
          <w:rFonts w:ascii="Calibri Light" w:hAnsi="Calibri Light"/>
          <w:sz w:val="18"/>
          <w:szCs w:val="18"/>
        </w:rPr>
        <w:footnoteRef/>
      </w:r>
      <w:r w:rsidRPr="00290BED">
        <w:rPr>
          <w:rFonts w:ascii="Calibri Light" w:hAnsi="Calibri Light"/>
          <w:sz w:val="18"/>
          <w:szCs w:val="18"/>
        </w:rPr>
        <w:t xml:space="preserve"> </w:t>
      </w:r>
      <w:r w:rsidRPr="00290BED">
        <w:rPr>
          <w:rStyle w:val="Siln"/>
          <w:rFonts w:ascii="Calibri Light" w:hAnsi="Calibri Light"/>
          <w:b w:val="0"/>
          <w:sz w:val="18"/>
          <w:szCs w:val="18"/>
        </w:rPr>
        <w:t>Dostupné z: http://www.utb.cz/o-univerzite/smernice-rektora</w:t>
      </w:r>
    </w:p>
  </w:footnote>
  <w:footnote w:id="22">
    <w:p w14:paraId="12C59951" w14:textId="7F8A3658" w:rsidR="00A75026" w:rsidRDefault="00A75026">
      <w:pPr>
        <w:pStyle w:val="Textpoznpodarou"/>
      </w:pPr>
      <w:r w:rsidRPr="003B141A">
        <w:rPr>
          <w:rStyle w:val="Znakapoznpodarou"/>
          <w:rFonts w:ascii="Calibri Light" w:hAnsi="Calibri Light"/>
          <w:sz w:val="18"/>
          <w:szCs w:val="18"/>
        </w:rPr>
        <w:footnoteRef/>
      </w:r>
      <w:r w:rsidRPr="003B141A">
        <w:rPr>
          <w:rFonts w:ascii="Calibri Light" w:hAnsi="Calibri Light"/>
          <w:sz w:val="18"/>
          <w:szCs w:val="18"/>
        </w:rPr>
        <w:t xml:space="preserve"> Dostupné z: http://www.utb.cz/o-univerzite/vnitrni-predpisy</w:t>
      </w:r>
    </w:p>
  </w:footnote>
  <w:footnote w:id="23">
    <w:p w14:paraId="37307449" w14:textId="0F43ECDC" w:rsidR="0015544C" w:rsidRPr="00430267" w:rsidRDefault="0015544C">
      <w:pPr>
        <w:pStyle w:val="Textpoznpodarou"/>
        <w:rPr>
          <w:rFonts w:ascii="Calibri Light" w:hAnsi="Calibri Light"/>
          <w:sz w:val="18"/>
          <w:szCs w:val="18"/>
        </w:rPr>
      </w:pPr>
      <w:r w:rsidRPr="00430267">
        <w:rPr>
          <w:rStyle w:val="Znakapoznpodarou"/>
          <w:rFonts w:ascii="Calibri Light" w:hAnsi="Calibri Light"/>
          <w:sz w:val="18"/>
          <w:szCs w:val="18"/>
        </w:rPr>
        <w:footnoteRef/>
      </w:r>
      <w:r w:rsidR="00430267">
        <w:rPr>
          <w:rStyle w:val="Znakapoznpodarou"/>
          <w:rFonts w:ascii="Calibri Light" w:hAnsi="Calibri Light"/>
          <w:sz w:val="18"/>
          <w:szCs w:val="18"/>
        </w:rPr>
        <w:t xml:space="preserve"> </w:t>
      </w:r>
      <w:r w:rsidRPr="00430267">
        <w:rPr>
          <w:rStyle w:val="Znakapoznpodarou"/>
          <w:rFonts w:ascii="Calibri Light" w:hAnsi="Calibri Light"/>
          <w:sz w:val="18"/>
          <w:szCs w:val="18"/>
        </w:rPr>
        <w:t xml:space="preserve"> </w:t>
      </w:r>
      <w:r w:rsidR="00430267">
        <w:rPr>
          <w:rStyle w:val="Znakapoznpodarou"/>
          <w:rFonts w:ascii="Calibri Light" w:hAnsi="Calibri Light"/>
          <w:sz w:val="18"/>
          <w:szCs w:val="18"/>
          <w:vertAlign w:val="baseline"/>
        </w:rPr>
        <w:t xml:space="preserve">Dostupné z: </w:t>
      </w:r>
      <w:r w:rsidR="00430267" w:rsidRPr="00430267">
        <w:rPr>
          <w:rFonts w:ascii="Calibri Light" w:hAnsi="Calibri Light"/>
          <w:sz w:val="18"/>
          <w:szCs w:val="18"/>
        </w:rPr>
        <w:t>http://www.utb.cz/o-univerzite/dlouhodoby-zamer</w:t>
      </w:r>
    </w:p>
  </w:footnote>
  <w:footnote w:id="24">
    <w:p w14:paraId="7C226483" w14:textId="7B02B985" w:rsidR="00D82E23" w:rsidRDefault="00D82E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2E23">
        <w:rPr>
          <w:rStyle w:val="Znakapoznpodarou"/>
          <w:rFonts w:ascii="Calibri Light" w:hAnsi="Calibri Light"/>
          <w:sz w:val="18"/>
          <w:szCs w:val="18"/>
          <w:vertAlign w:val="baseline"/>
        </w:rPr>
        <w:t>Dostupné z: http://www.utb.cz/ft/o-fakulte/dlouhodoby-zamer-fakulty</w:t>
      </w:r>
    </w:p>
  </w:footnote>
  <w:footnote w:id="25">
    <w:p w14:paraId="619ADB68" w14:textId="6DD009D8" w:rsidR="000E57AD" w:rsidRDefault="000E57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2E23">
        <w:rPr>
          <w:rStyle w:val="Znakapoznpodarou"/>
          <w:rFonts w:ascii="Calibri Light" w:hAnsi="Calibri Light"/>
          <w:sz w:val="18"/>
          <w:szCs w:val="18"/>
          <w:vertAlign w:val="baseline"/>
        </w:rPr>
        <w:t>Dostupné z</w:t>
      </w:r>
      <w:r>
        <w:rPr>
          <w:rStyle w:val="Znakapoznpodarou"/>
          <w:rFonts w:ascii="Calibri Light" w:hAnsi="Calibri Light"/>
          <w:sz w:val="18"/>
          <w:szCs w:val="18"/>
          <w:vertAlign w:val="baseline"/>
        </w:rPr>
        <w:t xml:space="preserve">: </w:t>
      </w:r>
      <w:r w:rsidRPr="000E57AD">
        <w:rPr>
          <w:rStyle w:val="Znakapoznpodarou"/>
          <w:rFonts w:ascii="Calibri Light" w:hAnsi="Calibri Light"/>
          <w:sz w:val="18"/>
          <w:szCs w:val="18"/>
          <w:vertAlign w:val="baseline"/>
        </w:rPr>
        <w:t>http://www.utb.cz/ft/o-fakulte/vnitrni-predpisy-ft</w:t>
      </w:r>
    </w:p>
  </w:footnote>
  <w:footnote w:id="26">
    <w:p w14:paraId="03863927" w14:textId="07C8D955" w:rsidR="00E34889" w:rsidRPr="00FE7CAD" w:rsidRDefault="00E34889">
      <w:pPr>
        <w:pStyle w:val="Textpoznpodarou"/>
        <w:rPr>
          <w:rFonts w:ascii="Calibri Light" w:hAnsi="Calibri Light"/>
        </w:rPr>
      </w:pPr>
      <w:r>
        <w:rPr>
          <w:rStyle w:val="Znakapoznpodarou"/>
        </w:rPr>
        <w:footnoteRef/>
      </w:r>
      <w:r>
        <w:t xml:space="preserve"> </w:t>
      </w:r>
      <w:r w:rsidRPr="00E34889">
        <w:rPr>
          <w:rStyle w:val="Znakapoznpodarou"/>
          <w:rFonts w:ascii="Calibri Light" w:hAnsi="Calibri Light"/>
          <w:sz w:val="18"/>
          <w:szCs w:val="18"/>
          <w:vertAlign w:val="baseline"/>
        </w:rPr>
        <w:t>Dostupné z</w:t>
      </w:r>
      <w:r w:rsidRPr="00FE7CAD">
        <w:rPr>
          <w:rStyle w:val="Znakapoznpodarou"/>
          <w:rFonts w:ascii="Calibri Light" w:hAnsi="Calibri Light"/>
          <w:sz w:val="18"/>
          <w:szCs w:val="18"/>
          <w:vertAlign w:val="baseline"/>
        </w:rPr>
        <w:t>: https://www.rvvi.cz</w:t>
      </w:r>
    </w:p>
  </w:footnote>
  <w:footnote w:id="27">
    <w:p w14:paraId="5A50CB0E" w14:textId="71A954EF" w:rsidR="00E34889" w:rsidRPr="00FE7CAD" w:rsidRDefault="00E34889">
      <w:pPr>
        <w:pStyle w:val="Textpoznpodarou"/>
        <w:rPr>
          <w:rStyle w:val="Znakapoznpodarou"/>
          <w:rFonts w:ascii="Calibri Light" w:hAnsi="Calibri Light"/>
          <w:sz w:val="18"/>
          <w:szCs w:val="18"/>
          <w:vertAlign w:val="baseline"/>
        </w:rPr>
      </w:pPr>
      <w:r w:rsidRPr="00FE7CAD">
        <w:rPr>
          <w:rStyle w:val="Znakapoznpodarou"/>
          <w:rFonts w:ascii="Calibri Light" w:hAnsi="Calibri Light"/>
        </w:rPr>
        <w:footnoteRef/>
      </w:r>
      <w:r w:rsidRPr="00FE7CAD">
        <w:rPr>
          <w:rFonts w:ascii="Calibri Light" w:hAnsi="Calibri Light"/>
        </w:rPr>
        <w:t xml:space="preserve"> </w:t>
      </w:r>
      <w:r w:rsidRPr="00FE7CAD">
        <w:rPr>
          <w:rStyle w:val="Znakapoznpodarou"/>
          <w:rFonts w:ascii="Calibri Light" w:hAnsi="Calibri Light"/>
          <w:sz w:val="18"/>
          <w:szCs w:val="18"/>
          <w:vertAlign w:val="baseline"/>
        </w:rPr>
        <w:t>Dostupné z: http://www.utb.cz/ft/o-fakulte/vyrocni-zpravy</w:t>
      </w:r>
    </w:p>
  </w:footnote>
  <w:footnote w:id="28">
    <w:p w14:paraId="59A122C7" w14:textId="5A8CC1BE" w:rsidR="00E34889" w:rsidRPr="00FE7CAD" w:rsidRDefault="00E34889">
      <w:pPr>
        <w:pStyle w:val="Textpoznpodarou"/>
        <w:rPr>
          <w:rFonts w:ascii="Calibri Light" w:hAnsi="Calibri Light"/>
        </w:rPr>
      </w:pPr>
      <w:r w:rsidRPr="00FE7CAD">
        <w:rPr>
          <w:rStyle w:val="Znakapoznpodarou"/>
          <w:rFonts w:ascii="Calibri Light" w:hAnsi="Calibri Light"/>
        </w:rPr>
        <w:footnoteRef/>
      </w:r>
      <w:r w:rsidRPr="00FE7CAD">
        <w:rPr>
          <w:rFonts w:ascii="Calibri Light" w:hAnsi="Calibri Light"/>
        </w:rPr>
        <w:t xml:space="preserve"> </w:t>
      </w:r>
      <w:r w:rsidRPr="00FE7CAD">
        <w:rPr>
          <w:rStyle w:val="Znakapoznpodarou"/>
          <w:rFonts w:ascii="Calibri Light" w:hAnsi="Calibri Light"/>
          <w:sz w:val="18"/>
          <w:szCs w:val="18"/>
          <w:vertAlign w:val="baseline"/>
        </w:rPr>
        <w:t>Dostupné z: http://www.utb.cz/o-univerzite/vyrocni-zpravy</w:t>
      </w:r>
    </w:p>
  </w:footnote>
  <w:footnote w:id="29">
    <w:p w14:paraId="2724066E" w14:textId="38A38431" w:rsidR="00652CD2" w:rsidRDefault="00652CD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52CD2">
        <w:rPr>
          <w:rStyle w:val="Znakapoznpodarou"/>
          <w:rFonts w:ascii="Calibri Light" w:hAnsi="Calibri Light"/>
          <w:sz w:val="18"/>
          <w:szCs w:val="18"/>
          <w:vertAlign w:val="baseline"/>
        </w:rPr>
        <w:t>Dostupné z: http://www.utb.cz/ft/mezinarodni-spoluprace/mezinarodni-projekty</w:t>
      </w:r>
    </w:p>
  </w:footnote>
  <w:footnote w:id="30">
    <w:p w14:paraId="6B93CB8D" w14:textId="3E9EA553" w:rsidR="00AD1FAB" w:rsidRDefault="00AD1FA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D1FAB">
        <w:rPr>
          <w:rFonts w:ascii="Calibri Light" w:hAnsi="Calibri Light"/>
          <w:sz w:val="18"/>
          <w:szCs w:val="18"/>
        </w:rPr>
        <w:t>Dostupné z: http://www.utb.cz/o-univerzite/vnitrni-predpisy</w:t>
      </w:r>
    </w:p>
  </w:footnote>
  <w:footnote w:id="31">
    <w:p w14:paraId="3B3DBDCF" w14:textId="040902BE" w:rsidR="00FD677A" w:rsidRDefault="00FD677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D677A">
        <w:rPr>
          <w:rFonts w:ascii="Calibri Light" w:hAnsi="Calibri Light"/>
          <w:sz w:val="18"/>
          <w:szCs w:val="18"/>
        </w:rPr>
        <w:t>Dostupné z: http://www.utb.cz/ft/struktura/rada-studijnich-programu-ft</w:t>
      </w:r>
    </w:p>
  </w:footnote>
  <w:footnote w:id="32">
    <w:p w14:paraId="37DC4075" w14:textId="50528DDA" w:rsidR="005B6D5A" w:rsidRDefault="005B6D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6D5A">
        <w:rPr>
          <w:rFonts w:ascii="Calibri Light" w:hAnsi="Calibri Light"/>
          <w:sz w:val="18"/>
          <w:szCs w:val="18"/>
        </w:rPr>
        <w:t>Dostupné z: http://digilib.k.utb.cz.</w:t>
      </w:r>
    </w:p>
  </w:footnote>
  <w:footnote w:id="33">
    <w:p w14:paraId="4034B71B" w14:textId="21ABB46B" w:rsidR="005B6D5A" w:rsidRPr="005B6D5A" w:rsidRDefault="005B6D5A">
      <w:pPr>
        <w:pStyle w:val="Textpoznpodarou"/>
        <w:rPr>
          <w:rFonts w:ascii="Calibri Light" w:hAnsi="Calibri Light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5B6D5A">
        <w:rPr>
          <w:rFonts w:ascii="Calibri Light" w:hAnsi="Calibri Light"/>
          <w:sz w:val="18"/>
          <w:szCs w:val="18"/>
        </w:rPr>
        <w:t>Dostupné z: http://www.utb.cz/ft/o-fakulte/vnitrni-predpisy-ft</w:t>
      </w:r>
    </w:p>
  </w:footnote>
  <w:footnote w:id="34">
    <w:p w14:paraId="6E573707" w14:textId="2802FC88" w:rsidR="005B6D5A" w:rsidRDefault="005B6D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6D5A">
        <w:rPr>
          <w:rFonts w:ascii="Calibri Light" w:hAnsi="Calibri Light"/>
          <w:sz w:val="18"/>
          <w:szCs w:val="18"/>
        </w:rPr>
        <w:t>Dostupné z: http://www.utb.cz/ft/chci-studovat/navazujici-magisterske-studijni-programy</w:t>
      </w:r>
    </w:p>
  </w:footnote>
  <w:footnote w:id="35">
    <w:p w14:paraId="7DAD1CDB" w14:textId="075AC240" w:rsidR="005B6D5A" w:rsidRDefault="005B6D5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B6D5A">
        <w:rPr>
          <w:rFonts w:ascii="Calibri Light" w:hAnsi="Calibri Light"/>
          <w:sz w:val="18"/>
          <w:szCs w:val="18"/>
        </w:rPr>
        <w:t>Dostupné z: http://www.utb.cz/ft/o-fakulte/pokyny-dekana</w:t>
      </w:r>
    </w:p>
  </w:footnote>
  <w:footnote w:id="36">
    <w:p w14:paraId="660BB295" w14:textId="13CFCDAC" w:rsidR="00571261" w:rsidRPr="00C01A21" w:rsidRDefault="00571261" w:rsidP="00C01A21">
      <w:pPr>
        <w:pStyle w:val="Textpoznpodarou"/>
        <w:rPr>
          <w:rStyle w:val="Znakapoznpodarou"/>
          <w:sz w:val="18"/>
          <w:szCs w:val="18"/>
          <w:vertAlign w:val="baseline"/>
        </w:rPr>
      </w:pPr>
      <w:r>
        <w:rPr>
          <w:rStyle w:val="Znakapoznpodarou"/>
        </w:rPr>
        <w:footnoteRef/>
      </w:r>
      <w:r w:rsidRPr="00C01A21">
        <w:rPr>
          <w:rStyle w:val="Znakapoznpodarou"/>
        </w:rPr>
        <w:t xml:space="preserve"> </w:t>
      </w:r>
      <w:r w:rsidRPr="00C01A21">
        <w:rPr>
          <w:rStyle w:val="Znakapoznpodarou"/>
          <w:sz w:val="18"/>
          <w:szCs w:val="18"/>
          <w:vertAlign w:val="baseline"/>
        </w:rPr>
        <w:t>Dostupné z: http://www.utb.cz/ft/o-fakulte/vyrocni-zpravy</w:t>
      </w:r>
    </w:p>
  </w:footnote>
  <w:footnote w:id="37">
    <w:p w14:paraId="0CA982F1" w14:textId="4950430A" w:rsidR="000700C8" w:rsidRPr="000700C8" w:rsidRDefault="000700C8">
      <w:pPr>
        <w:pStyle w:val="Textpoznpodarou"/>
        <w:rPr>
          <w:rFonts w:ascii="Calibri Light" w:hAnsi="Calibri Light"/>
          <w:sz w:val="18"/>
          <w:szCs w:val="18"/>
        </w:rPr>
      </w:pPr>
      <w:r w:rsidRPr="00C01A21">
        <w:rPr>
          <w:rStyle w:val="Znakapoznpodarou"/>
        </w:rPr>
        <w:footnoteRef/>
      </w:r>
      <w:r w:rsidRPr="00C01A21">
        <w:rPr>
          <w:rStyle w:val="Znakapoznpodarou"/>
        </w:rPr>
        <w:t xml:space="preserve"> </w:t>
      </w:r>
      <w:r w:rsidRPr="00C01A21">
        <w:rPr>
          <w:rStyle w:val="Znakapoznpodarou"/>
          <w:sz w:val="18"/>
          <w:szCs w:val="18"/>
          <w:vertAlign w:val="baseline"/>
        </w:rPr>
        <w:t xml:space="preserve">Dostupné z: </w:t>
      </w:r>
      <w:r w:rsidR="00C01A21" w:rsidRPr="00C01A21">
        <w:rPr>
          <w:rStyle w:val="Znakapoznpodarou"/>
          <w:sz w:val="18"/>
          <w:szCs w:val="18"/>
          <w:vertAlign w:val="baseline"/>
        </w:rPr>
        <w:t>http://www.utb.cz/ft/struktura/laboratore-a-jejich-vybaveni</w:t>
      </w:r>
    </w:p>
  </w:footnote>
  <w:footnote w:id="38">
    <w:p w14:paraId="07C33548" w14:textId="42FCF726" w:rsidR="00683429" w:rsidRDefault="006834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83429">
        <w:rPr>
          <w:rFonts w:ascii="Calibri Light" w:hAnsi="Calibri Light"/>
          <w:sz w:val="18"/>
          <w:szCs w:val="18"/>
        </w:rPr>
        <w:t>Dostupné z: http://www.msmt.cz/vyzkum-a-vyvoj-2/zakon-c-111-1998-sb-o-vysokych-skolach</w:t>
      </w:r>
    </w:p>
  </w:footnote>
  <w:footnote w:id="39">
    <w:p w14:paraId="4945C00F" w14:textId="77777777" w:rsidR="00C01A21" w:rsidRDefault="00C01A21" w:rsidP="00C01A2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62B5">
        <w:rPr>
          <w:rFonts w:ascii="Calibri Light" w:hAnsi="Calibri Light"/>
          <w:sz w:val="18"/>
          <w:szCs w:val="18"/>
        </w:rPr>
        <w:t>Dostupné z: http://www.utb.cz/o-univerzite/vnitrni-predpisy</w:t>
      </w:r>
    </w:p>
    <w:p w14:paraId="44D7C7EF" w14:textId="07B71FD5" w:rsidR="00C01A21" w:rsidRDefault="00C01A21">
      <w:pPr>
        <w:pStyle w:val="Textpoznpodarou"/>
      </w:pPr>
    </w:p>
  </w:footnote>
  <w:footnote w:id="40">
    <w:p w14:paraId="618395DF" w14:textId="1B24D677" w:rsidR="007D7B53" w:rsidRDefault="007D7B5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D7B53">
        <w:rPr>
          <w:rFonts w:ascii="Calibri Light" w:hAnsi="Calibri Light"/>
          <w:sz w:val="18"/>
          <w:szCs w:val="18"/>
        </w:rPr>
        <w:t>Dostupné z: http://www.utb.cz/file/36259/</w:t>
      </w:r>
    </w:p>
  </w:footnote>
  <w:footnote w:id="41">
    <w:p w14:paraId="4FE73CC2" w14:textId="4026FBC7" w:rsidR="007D7B53" w:rsidRDefault="007D7B5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D7B53">
        <w:rPr>
          <w:rFonts w:ascii="Calibri Light" w:hAnsi="Calibri Light"/>
          <w:sz w:val="18"/>
          <w:szCs w:val="18"/>
        </w:rPr>
        <w:t>Dostupné z: http://www.utb.cz/o-univerzite/vnitrni-predpisy</w:t>
      </w:r>
    </w:p>
  </w:footnote>
  <w:footnote w:id="42">
    <w:p w14:paraId="55235E7C" w14:textId="5CF9D329" w:rsidR="00042DE1" w:rsidRDefault="00042DE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42DE1">
        <w:rPr>
          <w:rFonts w:ascii="Calibri Light" w:hAnsi="Calibri Light"/>
          <w:sz w:val="18"/>
          <w:szCs w:val="18"/>
        </w:rPr>
        <w:t>Dostupné z: http://www.utb.cz/ft/o-fakulte/smernice-dekana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16D27" w14:textId="77777777" w:rsidR="00A867F4" w:rsidRDefault="00A867F4" w:rsidP="00A867F4">
    <w:pPr>
      <w:pStyle w:val="Zhlav"/>
      <w:jc w:val="center"/>
    </w:pPr>
  </w:p>
  <w:p w14:paraId="2108C60D" w14:textId="2493B0C6" w:rsidR="00A867F4" w:rsidRPr="00A867F4" w:rsidRDefault="00A867F4" w:rsidP="00A867F4">
    <w:pPr>
      <w:pStyle w:val="Zhlav"/>
      <w:jc w:val="center"/>
    </w:pPr>
    <w:r w:rsidRPr="00A867F4">
      <w:t>Univerzita Tomáše Bati ve Zlíně, Fakulta technologická</w:t>
    </w:r>
  </w:p>
  <w:p w14:paraId="68A2A5BB" w14:textId="6AA93283" w:rsidR="00A867F4" w:rsidRPr="00A867F4" w:rsidRDefault="00A867F4" w:rsidP="00A867F4">
    <w:pPr>
      <w:tabs>
        <w:tab w:val="center" w:pos="4536"/>
        <w:tab w:val="right" w:pos="9072"/>
      </w:tabs>
      <w:spacing w:after="0" w:line="240" w:lineRule="auto"/>
    </w:pPr>
    <w:r w:rsidRPr="00A867F4">
      <w:tab/>
      <w:t xml:space="preserve">SP: </w:t>
    </w:r>
    <w:r w:rsidR="00B13C66">
      <w:t>Technologie potravin</w:t>
    </w:r>
  </w:p>
  <w:p w14:paraId="476CB1D1" w14:textId="074419B3" w:rsidR="00A867F4" w:rsidRDefault="00A867F4">
    <w:pPr>
      <w:pStyle w:val="Zhlav"/>
    </w:pPr>
  </w:p>
  <w:p w14:paraId="0AE8C241" w14:textId="77777777" w:rsidR="00A867F4" w:rsidRDefault="00A867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5CAF8" w14:textId="3CFF6312" w:rsidR="00A867F4" w:rsidRDefault="00A867F4">
    <w:pPr>
      <w:pStyle w:val="Zhlav"/>
    </w:pPr>
  </w:p>
  <w:p w14:paraId="2F786147" w14:textId="5389C7E0" w:rsidR="00290BED" w:rsidRDefault="00290B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A54"/>
    <w:multiLevelType w:val="multilevel"/>
    <w:tmpl w:val="706C64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78955F1"/>
    <w:multiLevelType w:val="hybridMultilevel"/>
    <w:tmpl w:val="B362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A507E5"/>
    <w:multiLevelType w:val="multilevel"/>
    <w:tmpl w:val="F46C8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875E4"/>
    <w:multiLevelType w:val="hybridMultilevel"/>
    <w:tmpl w:val="E920F0FE"/>
    <w:lvl w:ilvl="0" w:tplc="7F6A86F8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4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649"/>
    <w:multiLevelType w:val="hybridMultilevel"/>
    <w:tmpl w:val="AA4471C4"/>
    <w:lvl w:ilvl="0" w:tplc="F3CA5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71CDA"/>
    <w:multiLevelType w:val="hybridMultilevel"/>
    <w:tmpl w:val="EFB20004"/>
    <w:lvl w:ilvl="0" w:tplc="A8F40974">
      <w:numFmt w:val="bullet"/>
      <w:lvlText w:val="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50BC8"/>
    <w:multiLevelType w:val="hybridMultilevel"/>
    <w:tmpl w:val="370C28A2"/>
    <w:lvl w:ilvl="0" w:tplc="3A4A76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6A7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A4A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008D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C8D6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EC5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A030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E6B4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D0D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0241F"/>
    <w:multiLevelType w:val="hybridMultilevel"/>
    <w:tmpl w:val="A094DD2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4D0211"/>
    <w:multiLevelType w:val="hybridMultilevel"/>
    <w:tmpl w:val="6F80FD22"/>
    <w:lvl w:ilvl="0" w:tplc="6EA2D9B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461F"/>
    <w:multiLevelType w:val="hybridMultilevel"/>
    <w:tmpl w:val="CA5A55DE"/>
    <w:lvl w:ilvl="0" w:tplc="2586F4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155EC5"/>
    <w:multiLevelType w:val="hybridMultilevel"/>
    <w:tmpl w:val="CE7CE2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6D75001"/>
    <w:multiLevelType w:val="hybridMultilevel"/>
    <w:tmpl w:val="8CB802A8"/>
    <w:lvl w:ilvl="0" w:tplc="210C2C6A">
      <w:start w:val="1"/>
      <w:numFmt w:val="bullet"/>
      <w:pStyle w:val="Nadpis3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5DD"/>
    <w:multiLevelType w:val="hybridMultilevel"/>
    <w:tmpl w:val="A9B02FDA"/>
    <w:lvl w:ilvl="0" w:tplc="FB2A13A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4" w15:restartNumberingAfterBreak="0">
    <w:nsid w:val="32966709"/>
    <w:multiLevelType w:val="hybridMultilevel"/>
    <w:tmpl w:val="9F7A99E6"/>
    <w:lvl w:ilvl="0" w:tplc="0368FFC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 w15:restartNumberingAfterBreak="0">
    <w:nsid w:val="36324825"/>
    <w:multiLevelType w:val="hybridMultilevel"/>
    <w:tmpl w:val="B2F28164"/>
    <w:lvl w:ilvl="0" w:tplc="0405000F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6" w15:restartNumberingAfterBreak="0">
    <w:nsid w:val="387765B9"/>
    <w:multiLevelType w:val="hybridMultilevel"/>
    <w:tmpl w:val="C7766BC6"/>
    <w:lvl w:ilvl="0" w:tplc="BFBADF2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9453B72"/>
    <w:multiLevelType w:val="hybridMultilevel"/>
    <w:tmpl w:val="8FFE8D1C"/>
    <w:lvl w:ilvl="0" w:tplc="E6084452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8" w15:restartNumberingAfterBreak="0">
    <w:nsid w:val="395C36C2"/>
    <w:multiLevelType w:val="hybridMultilevel"/>
    <w:tmpl w:val="48763182"/>
    <w:lvl w:ilvl="0" w:tplc="7F6A86F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D797E50"/>
    <w:multiLevelType w:val="hybridMultilevel"/>
    <w:tmpl w:val="B81C7B14"/>
    <w:lvl w:ilvl="0" w:tplc="A73C5A7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40617B54"/>
    <w:multiLevelType w:val="hybridMultilevel"/>
    <w:tmpl w:val="00B474C2"/>
    <w:lvl w:ilvl="0" w:tplc="7CAA0EDA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1" w15:restartNumberingAfterBreak="0">
    <w:nsid w:val="43B83816"/>
    <w:multiLevelType w:val="hybridMultilevel"/>
    <w:tmpl w:val="770A59BE"/>
    <w:lvl w:ilvl="0" w:tplc="18C49F2A">
      <w:start w:val="1"/>
      <w:numFmt w:val="lowerLetter"/>
      <w:lvlText w:val="%1)"/>
      <w:lvlJc w:val="left"/>
      <w:pPr>
        <w:ind w:left="142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2" w15:restartNumberingAfterBreak="0">
    <w:nsid w:val="450E6306"/>
    <w:multiLevelType w:val="hybridMultilevel"/>
    <w:tmpl w:val="A5F42A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A72A04"/>
    <w:multiLevelType w:val="hybridMultilevel"/>
    <w:tmpl w:val="E2D0CEBE"/>
    <w:lvl w:ilvl="0" w:tplc="24D2D15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1265B4D"/>
    <w:multiLevelType w:val="hybridMultilevel"/>
    <w:tmpl w:val="E33E87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9B5F02"/>
    <w:multiLevelType w:val="hybridMultilevel"/>
    <w:tmpl w:val="679668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45310C3"/>
    <w:multiLevelType w:val="hybridMultilevel"/>
    <w:tmpl w:val="0FA483A0"/>
    <w:lvl w:ilvl="0" w:tplc="4572AF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 w15:restartNumberingAfterBreak="0">
    <w:nsid w:val="6C3624C4"/>
    <w:multiLevelType w:val="hybridMultilevel"/>
    <w:tmpl w:val="75C2F37A"/>
    <w:lvl w:ilvl="0" w:tplc="43FC80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228F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42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4C2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C4F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6B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4D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C0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84C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A4E97"/>
    <w:multiLevelType w:val="hybridMultilevel"/>
    <w:tmpl w:val="82B49F22"/>
    <w:lvl w:ilvl="0" w:tplc="F142066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6F752B3A"/>
    <w:multiLevelType w:val="multilevel"/>
    <w:tmpl w:val="A552C7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30" w15:restartNumberingAfterBreak="0">
    <w:nsid w:val="77F076BC"/>
    <w:multiLevelType w:val="multilevel"/>
    <w:tmpl w:val="ED7C4236"/>
    <w:lvl w:ilvl="0">
      <w:start w:val="1"/>
      <w:numFmt w:val="upperRoman"/>
      <w:pStyle w:val="Nadpis1"/>
      <w:lvlText w:val="%1."/>
      <w:lvlJc w:val="righ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1" w15:restartNumberingAfterBreak="0">
    <w:nsid w:val="7E392CC8"/>
    <w:multiLevelType w:val="hybridMultilevel"/>
    <w:tmpl w:val="6A605EC0"/>
    <w:lvl w:ilvl="0" w:tplc="7F6A86F8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22"/>
  </w:num>
  <w:num w:numId="4">
    <w:abstractNumId w:val="19"/>
  </w:num>
  <w:num w:numId="5">
    <w:abstractNumId w:val="18"/>
  </w:num>
  <w:num w:numId="6">
    <w:abstractNumId w:val="28"/>
  </w:num>
  <w:num w:numId="7">
    <w:abstractNumId w:val="16"/>
  </w:num>
  <w:num w:numId="8">
    <w:abstractNumId w:val="14"/>
  </w:num>
  <w:num w:numId="9">
    <w:abstractNumId w:val="21"/>
  </w:num>
  <w:num w:numId="10">
    <w:abstractNumId w:val="13"/>
  </w:num>
  <w:num w:numId="11">
    <w:abstractNumId w:val="26"/>
  </w:num>
  <w:num w:numId="12">
    <w:abstractNumId w:val="17"/>
  </w:num>
  <w:num w:numId="13">
    <w:abstractNumId w:val="23"/>
  </w:num>
  <w:num w:numId="14">
    <w:abstractNumId w:val="15"/>
  </w:num>
  <w:num w:numId="15">
    <w:abstractNumId w:val="20"/>
  </w:num>
  <w:num w:numId="16">
    <w:abstractNumId w:val="1"/>
  </w:num>
  <w:num w:numId="17">
    <w:abstractNumId w:val="25"/>
  </w:num>
  <w:num w:numId="18">
    <w:abstractNumId w:val="10"/>
  </w:num>
  <w:num w:numId="19">
    <w:abstractNumId w:val="31"/>
  </w:num>
  <w:num w:numId="20">
    <w:abstractNumId w:val="8"/>
  </w:num>
  <w:num w:numId="21">
    <w:abstractNumId w:val="3"/>
  </w:num>
  <w:num w:numId="22">
    <w:abstractNumId w:val="0"/>
  </w:num>
  <w:num w:numId="23">
    <w:abstractNumId w:val="29"/>
  </w:num>
  <w:num w:numId="24">
    <w:abstractNumId w:val="12"/>
  </w:num>
  <w:num w:numId="25">
    <w:abstractNumId w:val="30"/>
  </w:num>
  <w:num w:numId="26">
    <w:abstractNumId w:val="24"/>
  </w:num>
  <w:num w:numId="27">
    <w:abstractNumId w:val="11"/>
  </w:num>
  <w:num w:numId="28">
    <w:abstractNumId w:val="4"/>
  </w:num>
  <w:num w:numId="29">
    <w:abstractNumId w:val="9"/>
  </w:num>
  <w:num w:numId="30">
    <w:abstractNumId w:val="6"/>
  </w:num>
  <w:num w:numId="31">
    <w:abstractNumId w:val="2"/>
  </w:num>
  <w:num w:numId="32">
    <w:abstractNumId w:val="5"/>
  </w:num>
  <w:num w:numId="33">
    <w:abstractNumId w:val="12"/>
  </w:num>
  <w:num w:numId="34">
    <w:abstractNumId w:val="30"/>
  </w:num>
  <w:num w:numId="3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a Mrkvičková">
    <w15:presenceInfo w15:providerId="None" w15:userId="Simona Mrkv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E6"/>
    <w:rsid w:val="0001577C"/>
    <w:rsid w:val="00016C96"/>
    <w:rsid w:val="00035992"/>
    <w:rsid w:val="00040D83"/>
    <w:rsid w:val="00042DE1"/>
    <w:rsid w:val="00062667"/>
    <w:rsid w:val="000700C8"/>
    <w:rsid w:val="000736B6"/>
    <w:rsid w:val="0007448D"/>
    <w:rsid w:val="00082A54"/>
    <w:rsid w:val="000833E4"/>
    <w:rsid w:val="000855AE"/>
    <w:rsid w:val="000B3D78"/>
    <w:rsid w:val="000C649E"/>
    <w:rsid w:val="000C769D"/>
    <w:rsid w:val="000E47E1"/>
    <w:rsid w:val="000E57AD"/>
    <w:rsid w:val="00114732"/>
    <w:rsid w:val="0014601A"/>
    <w:rsid w:val="00155275"/>
    <w:rsid w:val="0015544C"/>
    <w:rsid w:val="00175912"/>
    <w:rsid w:val="0019620C"/>
    <w:rsid w:val="001A34E6"/>
    <w:rsid w:val="001C0573"/>
    <w:rsid w:val="001D00DD"/>
    <w:rsid w:val="001E2D66"/>
    <w:rsid w:val="00201155"/>
    <w:rsid w:val="00205053"/>
    <w:rsid w:val="00217502"/>
    <w:rsid w:val="0022507B"/>
    <w:rsid w:val="00260311"/>
    <w:rsid w:val="00263DD3"/>
    <w:rsid w:val="00290BED"/>
    <w:rsid w:val="002A67A5"/>
    <w:rsid w:val="002B0504"/>
    <w:rsid w:val="002D6C23"/>
    <w:rsid w:val="002F1D94"/>
    <w:rsid w:val="00320E00"/>
    <w:rsid w:val="00333256"/>
    <w:rsid w:val="00341363"/>
    <w:rsid w:val="00373341"/>
    <w:rsid w:val="00373E95"/>
    <w:rsid w:val="00376A31"/>
    <w:rsid w:val="00377BC7"/>
    <w:rsid w:val="00395B54"/>
    <w:rsid w:val="003A2D99"/>
    <w:rsid w:val="003B141A"/>
    <w:rsid w:val="003B6392"/>
    <w:rsid w:val="003D1DCB"/>
    <w:rsid w:val="003D3986"/>
    <w:rsid w:val="003E277C"/>
    <w:rsid w:val="003F1603"/>
    <w:rsid w:val="003F21E3"/>
    <w:rsid w:val="00430267"/>
    <w:rsid w:val="00434076"/>
    <w:rsid w:val="0046352F"/>
    <w:rsid w:val="0047569A"/>
    <w:rsid w:val="004866D3"/>
    <w:rsid w:val="0049051C"/>
    <w:rsid w:val="00493DAD"/>
    <w:rsid w:val="004B2543"/>
    <w:rsid w:val="004B4A64"/>
    <w:rsid w:val="004B7C7C"/>
    <w:rsid w:val="004C7D03"/>
    <w:rsid w:val="004D3F0F"/>
    <w:rsid w:val="004E64C0"/>
    <w:rsid w:val="004F1106"/>
    <w:rsid w:val="004F3AD7"/>
    <w:rsid w:val="0051447F"/>
    <w:rsid w:val="0053658B"/>
    <w:rsid w:val="0054435B"/>
    <w:rsid w:val="00544CBB"/>
    <w:rsid w:val="00561085"/>
    <w:rsid w:val="00571261"/>
    <w:rsid w:val="00571697"/>
    <w:rsid w:val="00594C51"/>
    <w:rsid w:val="0059597B"/>
    <w:rsid w:val="005962B5"/>
    <w:rsid w:val="005B3EFA"/>
    <w:rsid w:val="005B6D5A"/>
    <w:rsid w:val="005C1A8B"/>
    <w:rsid w:val="005D3993"/>
    <w:rsid w:val="00647634"/>
    <w:rsid w:val="006503D2"/>
    <w:rsid w:val="00650764"/>
    <w:rsid w:val="00651712"/>
    <w:rsid w:val="00652CD2"/>
    <w:rsid w:val="00657246"/>
    <w:rsid w:val="006675DD"/>
    <w:rsid w:val="00671148"/>
    <w:rsid w:val="00674E5F"/>
    <w:rsid w:val="00683429"/>
    <w:rsid w:val="006A3DE4"/>
    <w:rsid w:val="006C1F23"/>
    <w:rsid w:val="006D53C4"/>
    <w:rsid w:val="006E0E49"/>
    <w:rsid w:val="006F7B4D"/>
    <w:rsid w:val="007041D6"/>
    <w:rsid w:val="00705C05"/>
    <w:rsid w:val="00745E75"/>
    <w:rsid w:val="0076516C"/>
    <w:rsid w:val="007673BA"/>
    <w:rsid w:val="007B2D46"/>
    <w:rsid w:val="007D7B53"/>
    <w:rsid w:val="007F3B05"/>
    <w:rsid w:val="00801E4E"/>
    <w:rsid w:val="00802C11"/>
    <w:rsid w:val="00804B03"/>
    <w:rsid w:val="00842AFF"/>
    <w:rsid w:val="00845913"/>
    <w:rsid w:val="00851A2C"/>
    <w:rsid w:val="00854C15"/>
    <w:rsid w:val="008624B2"/>
    <w:rsid w:val="00880D45"/>
    <w:rsid w:val="008848E6"/>
    <w:rsid w:val="008B67F8"/>
    <w:rsid w:val="008E10F9"/>
    <w:rsid w:val="008E4271"/>
    <w:rsid w:val="00921943"/>
    <w:rsid w:val="0094480C"/>
    <w:rsid w:val="00951E0B"/>
    <w:rsid w:val="00965F2C"/>
    <w:rsid w:val="0096733B"/>
    <w:rsid w:val="009848FA"/>
    <w:rsid w:val="0098539D"/>
    <w:rsid w:val="009A4F9D"/>
    <w:rsid w:val="009C728F"/>
    <w:rsid w:val="009D7F29"/>
    <w:rsid w:val="009E065E"/>
    <w:rsid w:val="009E517D"/>
    <w:rsid w:val="00A03D9E"/>
    <w:rsid w:val="00A22FA6"/>
    <w:rsid w:val="00A50EC8"/>
    <w:rsid w:val="00A75026"/>
    <w:rsid w:val="00A867F4"/>
    <w:rsid w:val="00AA1B9B"/>
    <w:rsid w:val="00AB14A1"/>
    <w:rsid w:val="00AD1FAB"/>
    <w:rsid w:val="00AE72A3"/>
    <w:rsid w:val="00B13C66"/>
    <w:rsid w:val="00B25E8D"/>
    <w:rsid w:val="00B379C9"/>
    <w:rsid w:val="00B41573"/>
    <w:rsid w:val="00B55B7A"/>
    <w:rsid w:val="00B627B3"/>
    <w:rsid w:val="00B67059"/>
    <w:rsid w:val="00B957D6"/>
    <w:rsid w:val="00BA37DF"/>
    <w:rsid w:val="00BA4FF0"/>
    <w:rsid w:val="00BA614B"/>
    <w:rsid w:val="00BD2FBB"/>
    <w:rsid w:val="00BD69F1"/>
    <w:rsid w:val="00BF39C3"/>
    <w:rsid w:val="00BF67DE"/>
    <w:rsid w:val="00C01A21"/>
    <w:rsid w:val="00C110FA"/>
    <w:rsid w:val="00C14C43"/>
    <w:rsid w:val="00C210B8"/>
    <w:rsid w:val="00C24C51"/>
    <w:rsid w:val="00C355A6"/>
    <w:rsid w:val="00C42AFC"/>
    <w:rsid w:val="00C44653"/>
    <w:rsid w:val="00C51A6B"/>
    <w:rsid w:val="00C64F4A"/>
    <w:rsid w:val="00C80B17"/>
    <w:rsid w:val="00C905C1"/>
    <w:rsid w:val="00CC7381"/>
    <w:rsid w:val="00CE62FD"/>
    <w:rsid w:val="00CE7309"/>
    <w:rsid w:val="00D016F2"/>
    <w:rsid w:val="00D04C5F"/>
    <w:rsid w:val="00D13B50"/>
    <w:rsid w:val="00D15F8F"/>
    <w:rsid w:val="00D26315"/>
    <w:rsid w:val="00D41D00"/>
    <w:rsid w:val="00D4472B"/>
    <w:rsid w:val="00D669D5"/>
    <w:rsid w:val="00D67F59"/>
    <w:rsid w:val="00D740FE"/>
    <w:rsid w:val="00D75541"/>
    <w:rsid w:val="00D82E23"/>
    <w:rsid w:val="00D906AA"/>
    <w:rsid w:val="00DA6089"/>
    <w:rsid w:val="00DD0ED3"/>
    <w:rsid w:val="00DD47C5"/>
    <w:rsid w:val="00DF477C"/>
    <w:rsid w:val="00E07921"/>
    <w:rsid w:val="00E13F7B"/>
    <w:rsid w:val="00E15EBC"/>
    <w:rsid w:val="00E34889"/>
    <w:rsid w:val="00E40CFA"/>
    <w:rsid w:val="00E60ABC"/>
    <w:rsid w:val="00E7215E"/>
    <w:rsid w:val="00EB30C1"/>
    <w:rsid w:val="00EC1EB7"/>
    <w:rsid w:val="00ED2A7F"/>
    <w:rsid w:val="00ED6244"/>
    <w:rsid w:val="00ED6CBF"/>
    <w:rsid w:val="00F03E00"/>
    <w:rsid w:val="00F319E6"/>
    <w:rsid w:val="00F356C7"/>
    <w:rsid w:val="00F432EC"/>
    <w:rsid w:val="00F44C18"/>
    <w:rsid w:val="00F67F56"/>
    <w:rsid w:val="00FA218F"/>
    <w:rsid w:val="00FB7418"/>
    <w:rsid w:val="00FC17B9"/>
    <w:rsid w:val="00FC6652"/>
    <w:rsid w:val="00FD0189"/>
    <w:rsid w:val="00FD55FA"/>
    <w:rsid w:val="00FD5A7A"/>
    <w:rsid w:val="00FD677A"/>
    <w:rsid w:val="00FE3AA2"/>
    <w:rsid w:val="00FE5712"/>
    <w:rsid w:val="00FE7CAD"/>
    <w:rsid w:val="00FF2E74"/>
    <w:rsid w:val="2D38A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E325B"/>
  <w15:docId w15:val="{B9F3C0BC-6A66-41DC-B3B8-6AEE1D07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79C9"/>
    <w:pPr>
      <w:spacing w:after="160" w:line="259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624B2"/>
    <w:pPr>
      <w:keepNext/>
      <w:keepLines/>
      <w:numPr>
        <w:numId w:val="25"/>
      </w:numPr>
      <w:spacing w:before="240" w:after="0"/>
      <w:outlineLvl w:val="0"/>
    </w:pPr>
    <w:rPr>
      <w:rFonts w:ascii="Calibri Light" w:eastAsia="Times New Roman" w:hAnsi="Calibri Light" w:cs="Times New Roman"/>
      <w:color w:val="5B9BD5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035992"/>
    <w:pPr>
      <w:keepNext/>
      <w:keepLines/>
      <w:spacing w:before="40" w:after="0"/>
      <w:ind w:left="360"/>
      <w:outlineLvl w:val="1"/>
    </w:pPr>
    <w:rPr>
      <w:rFonts w:ascii="Calibri Light" w:eastAsia="Times New Roman" w:hAnsi="Calibri Light" w:cs="Times New Roman"/>
      <w:color w:val="5B9BD5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155275"/>
    <w:pPr>
      <w:keepNext/>
      <w:keepLines/>
      <w:numPr>
        <w:numId w:val="24"/>
      </w:numPr>
      <w:spacing w:before="40" w:after="0"/>
      <w:outlineLvl w:val="2"/>
    </w:pPr>
    <w:rPr>
      <w:rFonts w:ascii="Calibri Light" w:eastAsia="Times New Roman" w:hAnsi="Calibri Light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24B2"/>
    <w:rPr>
      <w:rFonts w:ascii="Calibri Light" w:hAnsi="Calibri Light" w:cs="Times New Roman"/>
      <w:color w:val="5B9BD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35992"/>
    <w:rPr>
      <w:rFonts w:ascii="Calibri Light" w:hAnsi="Calibri Light" w:cs="Times New Roman"/>
      <w:color w:val="5B9BD5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55275"/>
    <w:rPr>
      <w:rFonts w:ascii="Calibri Light" w:hAnsi="Calibri Light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03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3599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319E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61085"/>
    <w:rPr>
      <w:rFonts w:cs="Times New Roman"/>
    </w:rPr>
  </w:style>
  <w:style w:type="paragraph" w:styleId="Zpat">
    <w:name w:val="footer"/>
    <w:basedOn w:val="Normln"/>
    <w:link w:val="ZpatChar"/>
    <w:uiPriority w:val="99"/>
    <w:rsid w:val="00561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561085"/>
    <w:rPr>
      <w:rFonts w:cs="Times New Roman"/>
    </w:rPr>
  </w:style>
  <w:style w:type="table" w:styleId="Mkatabulky">
    <w:name w:val="Table Grid"/>
    <w:basedOn w:val="Normlntabulka"/>
    <w:uiPriority w:val="99"/>
    <w:rsid w:val="000B3D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651712"/>
    <w:rPr>
      <w:rFonts w:cs="Times New Roman"/>
    </w:rPr>
  </w:style>
  <w:style w:type="character" w:styleId="Hypertextovodkaz">
    <w:name w:val="Hyperlink"/>
    <w:uiPriority w:val="99"/>
    <w:unhideWhenUsed/>
    <w:rsid w:val="004E64C0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94C5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94C51"/>
    <w:rPr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594C51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42A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A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AFF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A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AFF"/>
    <w:rPr>
      <w:b/>
      <w:bCs/>
      <w:sz w:val="20"/>
      <w:szCs w:val="20"/>
      <w:lang w:eastAsia="en-US"/>
    </w:rPr>
  </w:style>
  <w:style w:type="paragraph" w:styleId="Revize">
    <w:name w:val="Revision"/>
    <w:hidden/>
    <w:uiPriority w:val="99"/>
    <w:semiHidden/>
    <w:rsid w:val="00C44653"/>
    <w:rPr>
      <w:lang w:eastAsia="en-US"/>
    </w:rPr>
  </w:style>
  <w:style w:type="paragraph" w:styleId="Normlnweb">
    <w:name w:val="Normal (Web)"/>
    <w:basedOn w:val="Normln"/>
    <w:uiPriority w:val="99"/>
    <w:unhideWhenUsed/>
    <w:rsid w:val="00D016F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290BED"/>
    <w:rPr>
      <w:b/>
      <w:bCs/>
    </w:rPr>
  </w:style>
  <w:style w:type="paragraph" w:styleId="Bezmezer">
    <w:name w:val="No Spacing"/>
    <w:link w:val="BezmezerChar"/>
    <w:uiPriority w:val="1"/>
    <w:qFormat/>
    <w:rsid w:val="00A867F4"/>
    <w:rPr>
      <w:rFonts w:asciiTheme="minorHAnsi" w:eastAsiaTheme="minorEastAsia" w:hAnsiTheme="minorHAnsi" w:cstheme="minorBidi"/>
    </w:rPr>
  </w:style>
  <w:style w:type="character" w:customStyle="1" w:styleId="BezmezerChar">
    <w:name w:val="Bez mezer Char"/>
    <w:basedOn w:val="Standardnpsmoodstavce"/>
    <w:link w:val="Bezmezer"/>
    <w:uiPriority w:val="1"/>
    <w:rsid w:val="00A867F4"/>
    <w:rPr>
      <w:rFonts w:asciiTheme="minorHAnsi" w:eastAsiaTheme="minorEastAsia" w:hAnsiTheme="minorHAnsi" w:cstheme="minorBidi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52CD2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52CD2"/>
    <w:rPr>
      <w:sz w:val="20"/>
      <w:szCs w:val="20"/>
      <w:lang w:eastAsia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652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portal.k.utb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2018-01-03T00:00:00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33D9DF-A628-4DC8-9860-A4B6AB80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7308</Words>
  <Characters>43121</Characters>
  <Application>Microsoft Office Word</Application>
  <DocSecurity>0</DocSecurity>
  <Lines>359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Biomateriály a kosmetika</vt:lpstr>
    </vt:vector>
  </TitlesOfParts>
  <Company/>
  <LinksUpToDate>false</LinksUpToDate>
  <CharactersWithSpaces>50329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Biomateriály a kosmetika</dc:title>
  <dc:subject>Biomateriály a kosmetika</dc:subject>
  <dc:creator>Univerzita tomáš bati ve zlíně, Fakulta technologická</dc:creator>
  <cp:lastModifiedBy>Simona Mrkvičková</cp:lastModifiedBy>
  <cp:revision>2</cp:revision>
  <cp:lastPrinted>2017-01-10T08:20:00Z</cp:lastPrinted>
  <dcterms:created xsi:type="dcterms:W3CDTF">2018-04-13T07:56:00Z</dcterms:created>
  <dcterms:modified xsi:type="dcterms:W3CDTF">2018-04-13T07:56:00Z</dcterms:modified>
</cp:coreProperties>
</file>